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758C4" w:rsidRDefault="00B758C4" w:rsidP="00B758C4">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B758C4" w:rsidRDefault="00B758C4" w:rsidP="00B758C4">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B758C4" w:rsidRDefault="00B758C4" w:rsidP="00B758C4">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Настоящий текст объявления утвержден Решением Оценочной Комиссии от </w:t>
      </w:r>
      <w:r w:rsidR="00FB4C5A">
        <w:rPr>
          <w:rFonts w:ascii="GHEA Grapalat" w:hAnsi="GHEA Grapalat"/>
          <w:i w:val="0"/>
          <w:sz w:val="24"/>
          <w:szCs w:val="24"/>
        </w:rPr>
        <w:t>21</w:t>
      </w:r>
      <w:r w:rsidR="004436FD">
        <w:rPr>
          <w:rFonts w:ascii="GHEA Grapalat" w:hAnsi="GHEA Grapalat"/>
          <w:i w:val="0"/>
          <w:sz w:val="24"/>
          <w:szCs w:val="24"/>
        </w:rPr>
        <w:t xml:space="preserve"> </w:t>
      </w:r>
      <w:r w:rsidR="00A9154C">
        <w:rPr>
          <w:rFonts w:ascii="GHEA Grapalat" w:hAnsi="GHEA Grapalat"/>
          <w:i w:val="0"/>
          <w:sz w:val="24"/>
          <w:szCs w:val="24"/>
        </w:rPr>
        <w:t>мая</w:t>
      </w:r>
      <w:r w:rsidR="00C159DD">
        <w:rPr>
          <w:rFonts w:ascii="GHEA Grapalat" w:hAnsi="GHEA Grapalat"/>
          <w:i w:val="0"/>
          <w:sz w:val="24"/>
          <w:szCs w:val="24"/>
        </w:rPr>
        <w:t xml:space="preserve"> </w:t>
      </w:r>
      <w:r w:rsidR="00A9154C">
        <w:rPr>
          <w:rFonts w:ascii="GHEA Grapalat" w:hAnsi="GHEA Grapalat"/>
          <w:i w:val="0"/>
          <w:sz w:val="24"/>
          <w:szCs w:val="24"/>
        </w:rPr>
        <w:t>2025</w:t>
      </w:r>
      <w:r>
        <w:rPr>
          <w:rFonts w:ascii="GHEA Grapalat" w:hAnsi="GHEA Grapalat"/>
          <w:i w:val="0"/>
          <w:sz w:val="24"/>
          <w:szCs w:val="24"/>
        </w:rPr>
        <w:t xml:space="preserve"> года номер 1 </w:t>
      </w:r>
    </w:p>
    <w:p w:rsidR="00B758C4" w:rsidRDefault="00B758C4" w:rsidP="00B758C4">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A9154C">
        <w:rPr>
          <w:rFonts w:ascii="GHEA Grapalat" w:hAnsi="GHEA Grapalat"/>
          <w:b/>
          <w:i w:val="0"/>
          <w:sz w:val="24"/>
          <w:szCs w:val="24"/>
        </w:rPr>
        <w:t>GHTsDzB-HVKAK-2025-39</w:t>
      </w:r>
      <w:r>
        <w:rPr>
          <w:rFonts w:ascii="GHEA Grapalat" w:hAnsi="GHEA Grapalat"/>
          <w:b/>
          <w:i w:val="0"/>
          <w:sz w:val="24"/>
          <w:szCs w:val="24"/>
        </w:rPr>
        <w:t>»</w:t>
      </w:r>
    </w:p>
    <w:p w:rsidR="00FE0DE3" w:rsidRDefault="00FE0DE3" w:rsidP="00FE0DE3">
      <w:pPr>
        <w:pStyle w:val="BodyTextIndent"/>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FE0DE3" w:rsidRDefault="00FE0DE3" w:rsidP="00FE0DE3">
      <w:pPr>
        <w:pStyle w:val="BodyTextIndent"/>
        <w:widowControl w:val="0"/>
        <w:spacing w:line="240" w:lineRule="auto"/>
        <w:ind w:firstLine="567"/>
        <w:rPr>
          <w:rFonts w:ascii="GHEA Grapalat" w:hAnsi="GHEA Grapalat"/>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w:t>
      </w:r>
      <w:r w:rsidR="003723C3">
        <w:rPr>
          <w:rFonts w:ascii="GHEA Grapalat" w:hAnsi="GHEA Grapalat"/>
          <w:i w:val="0"/>
          <w:spacing w:val="6"/>
          <w:sz w:val="24"/>
          <w:szCs w:val="24"/>
        </w:rPr>
        <w:t xml:space="preserve">на </w:t>
      </w:r>
      <w:r w:rsidR="00C01BCE">
        <w:rPr>
          <w:rFonts w:ascii="GHEA Grapalat" w:hAnsi="GHEA Grapalat"/>
          <w:b/>
          <w:i w:val="0"/>
          <w:sz w:val="24"/>
          <w:szCs w:val="24"/>
        </w:rPr>
        <w:t xml:space="preserve">предоставление </w:t>
      </w:r>
      <w:r w:rsidR="00C01BCE" w:rsidRPr="00637AEC">
        <w:rPr>
          <w:rFonts w:ascii="GHEA Grapalat" w:hAnsi="GHEA Grapalat"/>
          <w:b/>
          <w:i w:val="0"/>
          <w:sz w:val="24"/>
          <w:szCs w:val="24"/>
        </w:rPr>
        <w:t>услуг</w:t>
      </w:r>
      <w:r w:rsidR="00A9154C" w:rsidRPr="00A9154C">
        <w:rPr>
          <w:rFonts w:ascii="GHEA Grapalat" w:hAnsi="GHEA Grapalat"/>
          <w:b/>
          <w:i w:val="0"/>
          <w:sz w:val="24"/>
          <w:szCs w:val="24"/>
        </w:rPr>
        <w:t xml:space="preserve"> </w:t>
      </w:r>
      <w:r w:rsidR="00A9154C">
        <w:rPr>
          <w:rFonts w:ascii="GHEA Grapalat" w:hAnsi="GHEA Grapalat"/>
          <w:b/>
          <w:i w:val="0"/>
          <w:sz w:val="24"/>
          <w:szCs w:val="24"/>
        </w:rPr>
        <w:t>по</w:t>
      </w:r>
      <w:r w:rsidR="00C01BCE" w:rsidRPr="00637AEC">
        <w:rPr>
          <w:rFonts w:ascii="GHEA Grapalat" w:hAnsi="GHEA Grapalat"/>
          <w:b/>
          <w:i w:val="0"/>
          <w:sz w:val="24"/>
          <w:szCs w:val="24"/>
        </w:rPr>
        <w:t xml:space="preserve"> </w:t>
      </w:r>
      <w:r w:rsidR="00A9154C">
        <w:rPr>
          <w:rFonts w:ascii="GHEA Grapalat" w:hAnsi="GHEA Grapalat"/>
          <w:b/>
          <w:i w:val="0"/>
          <w:sz w:val="24"/>
          <w:szCs w:val="24"/>
        </w:rPr>
        <w:t>внедрению лабораторной информационной системы</w:t>
      </w:r>
      <w:r>
        <w:rPr>
          <w:rFonts w:ascii="GHEA Grapalat" w:hAnsi="GHEA Grapalat"/>
          <w:b/>
          <w:i w:val="0"/>
          <w:sz w:val="24"/>
          <w:szCs w:val="24"/>
        </w:rPr>
        <w:t xml:space="preserve">. </w:t>
      </w:r>
    </w:p>
    <w:p w:rsidR="00357D48" w:rsidRPr="009044F1" w:rsidRDefault="00A20B69" w:rsidP="00FE0DE3">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FE0DE3">
      <w:pPr>
        <w:pStyle w:val="BodyTextIndent"/>
        <w:widowControl w:val="0"/>
        <w:spacing w:line="240" w:lineRule="auto"/>
        <w:ind w:firstLine="567"/>
        <w:contextualSpacing/>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E0DE3">
      <w:pPr>
        <w:pStyle w:val="BodyTextIndent"/>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FE0DE3">
      <w:pPr>
        <w:pStyle w:val="BodyTextIndent"/>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8B659E" w:rsidRDefault="009216D6" w:rsidP="008B659E">
      <w:pPr>
        <w:pStyle w:val="BodyTextIndent"/>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sidR="00B1012E">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00B1012E" w:rsidRPr="00535F40">
        <w:rPr>
          <w:rFonts w:ascii="GHEA Grapalat" w:hAnsi="GHEA Grapalat"/>
          <w:b/>
          <w:i w:val="0"/>
          <w:spacing w:val="6"/>
          <w:sz w:val="24"/>
          <w:szCs w:val="24"/>
        </w:rPr>
        <w:t xml:space="preserve"> г. Ереван, </w:t>
      </w:r>
      <w:r w:rsidR="00535F40">
        <w:rPr>
          <w:rFonts w:ascii="GHEA Grapalat" w:hAnsi="GHEA Grapalat"/>
          <w:b/>
          <w:i w:val="0"/>
          <w:spacing w:val="6"/>
          <w:sz w:val="24"/>
          <w:szCs w:val="24"/>
        </w:rPr>
        <w:t xml:space="preserve">ул. </w:t>
      </w:r>
      <w:r w:rsidR="008B659E" w:rsidRPr="00535F40">
        <w:rPr>
          <w:rFonts w:ascii="GHEA Grapalat" w:hAnsi="GHEA Grapalat"/>
          <w:b/>
          <w:i w:val="0"/>
          <w:spacing w:val="6"/>
          <w:sz w:val="24"/>
          <w:szCs w:val="24"/>
        </w:rPr>
        <w:t xml:space="preserve">М. </w:t>
      </w:r>
      <w:proofErr w:type="spellStart"/>
      <w:r w:rsidR="008B659E" w:rsidRPr="00535F40">
        <w:rPr>
          <w:rFonts w:ascii="GHEA Grapalat" w:hAnsi="GHEA Grapalat"/>
          <w:b/>
          <w:i w:val="0"/>
          <w:spacing w:val="6"/>
          <w:sz w:val="24"/>
          <w:szCs w:val="24"/>
        </w:rPr>
        <w:t>Гераци</w:t>
      </w:r>
      <w:proofErr w:type="spellEnd"/>
      <w:r w:rsidR="008B659E" w:rsidRPr="00535F40">
        <w:rPr>
          <w:rFonts w:ascii="GHEA Grapalat" w:hAnsi="GHEA Grapalat"/>
          <w:b/>
          <w:i w:val="0"/>
          <w:spacing w:val="6"/>
          <w:sz w:val="24"/>
          <w:szCs w:val="24"/>
        </w:rPr>
        <w:t xml:space="preserve">, </w:t>
      </w:r>
      <w:r w:rsidR="00535F40">
        <w:rPr>
          <w:rFonts w:ascii="GHEA Grapalat" w:hAnsi="GHEA Grapalat"/>
          <w:b/>
          <w:i w:val="0"/>
          <w:spacing w:val="6"/>
          <w:sz w:val="24"/>
          <w:szCs w:val="24"/>
        </w:rPr>
        <w:t xml:space="preserve">д. </w:t>
      </w:r>
      <w:r w:rsidR="008B659E" w:rsidRPr="00535F40">
        <w:rPr>
          <w:rFonts w:ascii="GHEA Grapalat" w:hAnsi="GHEA Grapalat"/>
          <w:b/>
          <w:i w:val="0"/>
          <w:spacing w:val="6"/>
          <w:sz w:val="24"/>
          <w:szCs w:val="24"/>
        </w:rPr>
        <w:t>12</w:t>
      </w:r>
      <w:r w:rsidR="008B659E">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00535F40" w:rsidRPr="00535F40">
        <w:rPr>
          <w:rFonts w:ascii="GHEA Grapalat" w:hAnsi="GHEA Grapalat"/>
          <w:b/>
          <w:i w:val="0"/>
          <w:sz w:val="24"/>
          <w:szCs w:val="24"/>
        </w:rPr>
        <w:t xml:space="preserve">10:30 </w:t>
      </w:r>
      <w:r w:rsidRPr="00535F40">
        <w:rPr>
          <w:rFonts w:ascii="GHEA Grapalat" w:hAnsi="GHEA Grapalat"/>
          <w:b/>
          <w:i w:val="0"/>
          <w:sz w:val="24"/>
          <w:szCs w:val="24"/>
        </w:rPr>
        <w:t xml:space="preserve">часов </w:t>
      </w:r>
      <w:r w:rsidR="007C0D3B" w:rsidRPr="007C0D3B">
        <w:rPr>
          <w:rFonts w:ascii="GHEA Grapalat" w:hAnsi="GHEA Grapalat"/>
          <w:b/>
          <w:i w:val="0"/>
          <w:sz w:val="24"/>
          <w:szCs w:val="24"/>
        </w:rPr>
        <w:t>7</w:t>
      </w:r>
      <w:r w:rsidRPr="00535F40">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Default="009216D6" w:rsidP="00FE0DE3">
      <w:pPr>
        <w:pStyle w:val="BodyTextIndent"/>
        <w:widowControl w:val="0"/>
        <w:spacing w:line="240" w:lineRule="auto"/>
        <w:ind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r w:rsidR="00535F40" w:rsidRPr="0012656E">
        <w:rPr>
          <w:rFonts w:ascii="GHEA Grapalat" w:hAnsi="GHEA Grapalat"/>
          <w:b/>
          <w:i w:val="0"/>
          <w:sz w:val="24"/>
          <w:szCs w:val="24"/>
        </w:rPr>
        <w:t xml:space="preserve">г. Ереван, ул. М. </w:t>
      </w:r>
      <w:proofErr w:type="spellStart"/>
      <w:r w:rsidR="00535F40" w:rsidRPr="0012656E">
        <w:rPr>
          <w:rFonts w:ascii="GHEA Grapalat" w:hAnsi="GHEA Grapalat"/>
          <w:b/>
          <w:i w:val="0"/>
          <w:sz w:val="24"/>
          <w:szCs w:val="24"/>
        </w:rPr>
        <w:t>Гераци</w:t>
      </w:r>
      <w:proofErr w:type="spellEnd"/>
      <w:r w:rsidR="00535F40" w:rsidRPr="0012656E">
        <w:rPr>
          <w:rFonts w:ascii="GHEA Grapalat" w:hAnsi="GHEA Grapalat"/>
          <w:b/>
          <w:i w:val="0"/>
          <w:sz w:val="24"/>
          <w:szCs w:val="24"/>
        </w:rPr>
        <w:t>, д. 12</w:t>
      </w:r>
      <w:r w:rsidRPr="0012656E">
        <w:rPr>
          <w:rFonts w:ascii="GHEA Grapalat" w:hAnsi="GHEA Grapalat"/>
          <w:b/>
          <w:i w:val="0"/>
          <w:sz w:val="24"/>
          <w:szCs w:val="24"/>
        </w:rPr>
        <w:t xml:space="preserve">, в </w:t>
      </w:r>
      <w:r w:rsidR="0012656E" w:rsidRPr="0012656E">
        <w:rPr>
          <w:rFonts w:ascii="GHEA Grapalat" w:hAnsi="GHEA Grapalat"/>
          <w:b/>
          <w:i w:val="0"/>
          <w:sz w:val="24"/>
          <w:szCs w:val="24"/>
        </w:rPr>
        <w:t>10:30</w:t>
      </w:r>
      <w:r w:rsidRPr="0012656E">
        <w:rPr>
          <w:rFonts w:ascii="GHEA Grapalat" w:hAnsi="GHEA Grapalat"/>
          <w:b/>
          <w:i w:val="0"/>
          <w:sz w:val="24"/>
          <w:szCs w:val="24"/>
        </w:rPr>
        <w:t xml:space="preserve"> </w:t>
      </w:r>
      <w:r w:rsidR="0012656E" w:rsidRPr="0012656E">
        <w:rPr>
          <w:rFonts w:ascii="GHEA Grapalat" w:hAnsi="GHEA Grapalat"/>
          <w:b/>
          <w:i w:val="0"/>
          <w:sz w:val="24"/>
          <w:szCs w:val="24"/>
        </w:rPr>
        <w:t xml:space="preserve">часов </w:t>
      </w:r>
      <w:r w:rsidR="00A9154C">
        <w:rPr>
          <w:rFonts w:ascii="GHEA Grapalat" w:hAnsi="GHEA Grapalat"/>
          <w:b/>
          <w:i w:val="0"/>
          <w:sz w:val="24"/>
          <w:szCs w:val="24"/>
        </w:rPr>
        <w:t>2</w:t>
      </w:r>
      <w:r w:rsidR="00FB4C5A">
        <w:rPr>
          <w:rFonts w:ascii="GHEA Grapalat" w:hAnsi="GHEA Grapalat"/>
          <w:b/>
          <w:i w:val="0"/>
          <w:sz w:val="24"/>
          <w:szCs w:val="24"/>
        </w:rPr>
        <w:t>9</w:t>
      </w:r>
      <w:r w:rsidR="003723C3">
        <w:rPr>
          <w:rFonts w:ascii="GHEA Grapalat" w:hAnsi="GHEA Grapalat"/>
          <w:b/>
          <w:i w:val="0"/>
          <w:sz w:val="24"/>
          <w:szCs w:val="24"/>
        </w:rPr>
        <w:t xml:space="preserve"> </w:t>
      </w:r>
      <w:r w:rsidR="00A9154C">
        <w:rPr>
          <w:rFonts w:ascii="GHEA Grapalat" w:hAnsi="GHEA Grapalat"/>
          <w:b/>
          <w:i w:val="0"/>
          <w:sz w:val="24"/>
          <w:szCs w:val="24"/>
        </w:rPr>
        <w:t>ма</w:t>
      </w:r>
      <w:r w:rsidR="00530766">
        <w:rPr>
          <w:rFonts w:ascii="GHEA Grapalat" w:hAnsi="GHEA Grapalat"/>
          <w:b/>
          <w:i w:val="0"/>
          <w:sz w:val="24"/>
          <w:szCs w:val="24"/>
        </w:rPr>
        <w:t>я</w:t>
      </w:r>
      <w:r w:rsidR="00CF3958">
        <w:rPr>
          <w:rFonts w:ascii="GHEA Grapalat" w:hAnsi="GHEA Grapalat"/>
          <w:b/>
          <w:i w:val="0"/>
          <w:sz w:val="24"/>
          <w:szCs w:val="24"/>
        </w:rPr>
        <w:t xml:space="preserve"> </w:t>
      </w:r>
      <w:r w:rsidR="00A9154C">
        <w:rPr>
          <w:rFonts w:ascii="GHEA Grapalat" w:hAnsi="GHEA Grapalat"/>
          <w:b/>
          <w:i w:val="0"/>
          <w:sz w:val="24"/>
          <w:szCs w:val="24"/>
        </w:rPr>
        <w:t>2025</w:t>
      </w:r>
      <w:r w:rsidR="0012656E" w:rsidRPr="0012656E">
        <w:rPr>
          <w:rFonts w:ascii="GHEA Grapalat" w:hAnsi="GHEA Grapalat"/>
          <w:b/>
          <w:i w:val="0"/>
          <w:sz w:val="24"/>
          <w:szCs w:val="24"/>
        </w:rPr>
        <w:t xml:space="preserve"> года.</w:t>
      </w:r>
    </w:p>
    <w:p w:rsidR="00F95DBF" w:rsidRPr="001B32D9" w:rsidRDefault="00F95DBF" w:rsidP="00FE0DE3">
      <w:pPr>
        <w:pStyle w:val="BodyTextIndent"/>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530766" w:rsidRPr="00521A49" w:rsidRDefault="00530766" w:rsidP="00530766">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Для получения дополнительной информации, связанной с настоящим</w:t>
      </w:r>
      <w:r w:rsidRPr="00521A49">
        <w:rPr>
          <w:rFonts w:ascii="Sylfaen" w:hAnsi="Sylfaen" w:cs="Courier New"/>
          <w:i w:val="0"/>
          <w:sz w:val="24"/>
          <w:szCs w:val="24"/>
          <w:lang w:val="en-US"/>
        </w:rPr>
        <w:t> </w:t>
      </w:r>
      <w:r w:rsidRPr="00521A49">
        <w:rPr>
          <w:rFonts w:ascii="GHEA Grapalat" w:hAnsi="GHEA Grapalat"/>
          <w:i w:val="0"/>
          <w:sz w:val="24"/>
          <w:szCs w:val="24"/>
        </w:rPr>
        <w:t xml:space="preserve">объявлением, можете обратиться к секретарю Оценочной комиссии </w:t>
      </w:r>
      <w:r>
        <w:rPr>
          <w:rFonts w:ascii="GHEA Grapalat" w:hAnsi="GHEA Grapalat"/>
          <w:b/>
          <w:i w:val="0"/>
          <w:sz w:val="24"/>
          <w:szCs w:val="24"/>
        </w:rPr>
        <w:t xml:space="preserve">Вардан </w:t>
      </w:r>
      <w:proofErr w:type="spellStart"/>
      <w:r>
        <w:rPr>
          <w:rFonts w:ascii="GHEA Grapalat" w:hAnsi="GHEA Grapalat"/>
          <w:b/>
          <w:i w:val="0"/>
          <w:sz w:val="24"/>
          <w:szCs w:val="24"/>
        </w:rPr>
        <w:t>Оганнисян</w:t>
      </w:r>
      <w:proofErr w:type="spellEnd"/>
      <w:r w:rsidRPr="00521A49">
        <w:rPr>
          <w:rFonts w:ascii="GHEA Grapalat" w:hAnsi="GHEA Grapalat"/>
          <w:b/>
          <w:i w:val="0"/>
          <w:sz w:val="24"/>
          <w:szCs w:val="24"/>
        </w:rPr>
        <w:t>.</w:t>
      </w:r>
    </w:p>
    <w:p w:rsidR="00530766" w:rsidRPr="00521A49" w:rsidRDefault="00530766" w:rsidP="00530766">
      <w:pPr>
        <w:contextualSpacing/>
        <w:rPr>
          <w:rFonts w:ascii="GHEA Grapalat" w:hAnsi="GHEA Grapalat"/>
          <w:u w:val="single"/>
        </w:rPr>
      </w:pPr>
      <w:r w:rsidRPr="00521A49">
        <w:rPr>
          <w:rFonts w:ascii="GHEA Grapalat" w:hAnsi="GHEA Grapalat"/>
        </w:rPr>
        <w:t>Телефон</w:t>
      </w:r>
      <w:r w:rsidRPr="00521A49">
        <w:rPr>
          <w:rFonts w:ascii="GHEA Grapalat" w:hAnsi="GHEA Grapalat" w:cs="Arial LatArm"/>
        </w:rPr>
        <w:t xml:space="preserve">: </w:t>
      </w:r>
      <w:r w:rsidRPr="00521A49">
        <w:rPr>
          <w:rFonts w:ascii="GHEA Grapalat" w:hAnsi="GHEA Grapalat"/>
          <w:b/>
        </w:rPr>
        <w:t>012</w:t>
      </w:r>
      <w:r>
        <w:rPr>
          <w:rFonts w:ascii="GHEA Grapalat" w:hAnsi="GHEA Grapalat"/>
          <w:b/>
        </w:rPr>
        <w:t>-</w:t>
      </w:r>
      <w:r w:rsidRPr="00521A49">
        <w:rPr>
          <w:rFonts w:ascii="GHEA Grapalat" w:hAnsi="GHEA Grapalat"/>
          <w:b/>
        </w:rPr>
        <w:t>80</w:t>
      </w:r>
      <w:r>
        <w:rPr>
          <w:rFonts w:ascii="GHEA Grapalat" w:hAnsi="GHEA Grapalat"/>
          <w:b/>
        </w:rPr>
        <w:t>-</w:t>
      </w:r>
      <w:r w:rsidRPr="00521A49">
        <w:rPr>
          <w:rFonts w:ascii="GHEA Grapalat" w:hAnsi="GHEA Grapalat"/>
          <w:b/>
        </w:rPr>
        <w:t>80</w:t>
      </w:r>
      <w:r>
        <w:rPr>
          <w:rFonts w:ascii="GHEA Grapalat" w:hAnsi="GHEA Grapalat"/>
          <w:b/>
        </w:rPr>
        <w:t>-</w:t>
      </w:r>
      <w:r w:rsidRPr="00521A49">
        <w:rPr>
          <w:rFonts w:ascii="GHEA Grapalat" w:hAnsi="GHEA Grapalat"/>
          <w:b/>
        </w:rPr>
        <w:t>83 (601</w:t>
      </w:r>
      <w:r>
        <w:rPr>
          <w:rFonts w:ascii="GHEA Grapalat" w:hAnsi="GHEA Grapalat"/>
          <w:b/>
        </w:rPr>
        <w:t>1</w:t>
      </w:r>
      <w:r w:rsidRPr="00521A49">
        <w:rPr>
          <w:rFonts w:ascii="GHEA Grapalat" w:hAnsi="GHEA Grapalat"/>
          <w:b/>
        </w:rPr>
        <w:t>), 09</w:t>
      </w:r>
      <w:r>
        <w:rPr>
          <w:rFonts w:ascii="GHEA Grapalat" w:hAnsi="GHEA Grapalat"/>
          <w:b/>
        </w:rPr>
        <w:t>9-565499</w:t>
      </w:r>
    </w:p>
    <w:p w:rsidR="00530766" w:rsidRPr="00521A49" w:rsidRDefault="00530766" w:rsidP="00530766">
      <w:pPr>
        <w:contextualSpacing/>
        <w:rPr>
          <w:rFonts w:ascii="GHEA Grapalat" w:hAnsi="GHEA Grapalat"/>
          <w:b/>
          <w:lang w:val="af-ZA"/>
        </w:rPr>
      </w:pPr>
      <w:r w:rsidRPr="00521A49">
        <w:rPr>
          <w:rFonts w:ascii="GHEA Grapalat" w:hAnsi="GHEA Grapalat"/>
        </w:rPr>
        <w:t>Электронная</w:t>
      </w:r>
      <w:r w:rsidRPr="00521A49">
        <w:rPr>
          <w:rFonts w:ascii="GHEA Grapalat" w:hAnsi="GHEA Grapalat" w:cs="Arial LatArm"/>
        </w:rPr>
        <w:t xml:space="preserve"> </w:t>
      </w:r>
      <w:r w:rsidRPr="00521A49">
        <w:rPr>
          <w:rFonts w:ascii="GHEA Grapalat" w:hAnsi="GHEA Grapalat"/>
        </w:rPr>
        <w:t>почта</w:t>
      </w:r>
      <w:r w:rsidRPr="00521A49">
        <w:rPr>
          <w:rFonts w:ascii="GHEA Grapalat" w:hAnsi="GHEA Grapalat" w:cs="Arial LatArm"/>
        </w:rPr>
        <w:t xml:space="preserve">: </w:t>
      </w:r>
      <w:r w:rsidRPr="00521A49">
        <w:rPr>
          <w:rFonts w:ascii="GHEA Grapalat" w:hAnsi="GHEA Grapalat"/>
          <w:b/>
        </w:rPr>
        <w:t>procurement@ncdc.am</w:t>
      </w:r>
    </w:p>
    <w:p w:rsidR="00530766" w:rsidRPr="00521A49" w:rsidRDefault="00530766" w:rsidP="00530766">
      <w:pPr>
        <w:contextualSpacing/>
        <w:rPr>
          <w:rFonts w:ascii="GHEA Grapalat" w:hAnsi="GHEA Grapalat"/>
          <w:b/>
        </w:rPr>
      </w:pPr>
      <w:r w:rsidRPr="00521A49">
        <w:rPr>
          <w:rFonts w:ascii="GHEA Grapalat" w:hAnsi="GHEA Grapalat"/>
        </w:rPr>
        <w:t xml:space="preserve">Заказчик: </w:t>
      </w:r>
      <w:r w:rsidRPr="00521A49">
        <w:rPr>
          <w:rFonts w:ascii="GHEA Grapalat" w:hAnsi="GHEA Grapalat"/>
          <w:b/>
        </w:rPr>
        <w:t>ГНО «Национальный центр по контролю и профилактике заболеваний» МЗ РА</w:t>
      </w:r>
      <w:r w:rsidRPr="00521A49">
        <w:rPr>
          <w:rFonts w:ascii="GHEA Grapalat" w:hAnsi="GHEA Grapalat"/>
          <w:b/>
          <w:lang w:val="hy-AM"/>
        </w:rPr>
        <w:t xml:space="preserve"> </w:t>
      </w:r>
    </w:p>
    <w:p w:rsidR="004C7808" w:rsidRPr="004C7808" w:rsidRDefault="004C7808">
      <w:pPr>
        <w:rPr>
          <w:rFonts w:ascii="GHEA Grapalat" w:hAnsi="GHEA Grapalat"/>
        </w:rPr>
      </w:pPr>
      <w:r w:rsidRPr="004C7808">
        <w:rPr>
          <w:rFonts w:ascii="GHEA Grapalat" w:hAnsi="GHEA Grapalat"/>
        </w:rPr>
        <w:br w:type="page"/>
      </w:r>
    </w:p>
    <w:p w:rsidR="0041256C" w:rsidRPr="005B26C2" w:rsidRDefault="0041256C" w:rsidP="00C6394A">
      <w:pPr>
        <w:jc w:val="right"/>
        <w:rPr>
          <w:rFonts w:ascii="GHEA Grapalat" w:hAnsi="GHEA Grapalat" w:cs="Sylfaen"/>
        </w:rPr>
      </w:pPr>
      <w:r w:rsidRPr="005B26C2">
        <w:rPr>
          <w:rFonts w:ascii="GHEA Grapalat" w:hAnsi="GHEA Grapalat"/>
        </w:rPr>
        <w:lastRenderedPageBreak/>
        <w:t>Утверждено</w:t>
      </w:r>
    </w:p>
    <w:p w:rsidR="0041256C" w:rsidRPr="00BB6E4B" w:rsidRDefault="0041256C" w:rsidP="0041256C">
      <w:pPr>
        <w:pStyle w:val="BodyText"/>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Решением Оценочной комиссии запроса котировок</w:t>
      </w:r>
      <w:r w:rsidRPr="005B26C2">
        <w:rPr>
          <w:rFonts w:ascii="GHEA Grapalat" w:hAnsi="GHEA Grapalat" w:cs="Sylfaen"/>
          <w:sz w:val="22"/>
          <w:szCs w:val="22"/>
        </w:rPr>
        <w:br/>
      </w:r>
      <w:r w:rsidRPr="00BB6E4B">
        <w:rPr>
          <w:rFonts w:ascii="GHEA Grapalat" w:hAnsi="GHEA Grapalat"/>
          <w:sz w:val="22"/>
          <w:szCs w:val="22"/>
        </w:rPr>
        <w:t>под кодом «</w:t>
      </w:r>
      <w:r w:rsidR="00A9154C">
        <w:rPr>
          <w:rFonts w:ascii="GHEA Grapalat" w:hAnsi="GHEA Grapalat"/>
          <w:sz w:val="22"/>
          <w:szCs w:val="22"/>
        </w:rPr>
        <w:t>GHTsDzB-HVKAK-2025-39</w:t>
      </w:r>
      <w:r w:rsidRPr="00BB6E4B">
        <w:rPr>
          <w:rFonts w:ascii="GHEA Grapalat" w:hAnsi="GHEA Grapalat"/>
          <w:sz w:val="22"/>
          <w:szCs w:val="22"/>
        </w:rPr>
        <w:t>»</w:t>
      </w:r>
      <w:r w:rsidRPr="00BB6E4B">
        <w:rPr>
          <w:rFonts w:ascii="GHEA Grapalat" w:hAnsi="GHEA Grapalat"/>
          <w:sz w:val="22"/>
          <w:szCs w:val="22"/>
        </w:rPr>
        <w:br/>
        <w:t xml:space="preserve">  № </w:t>
      </w:r>
      <w:r>
        <w:rPr>
          <w:rFonts w:ascii="GHEA Grapalat" w:hAnsi="GHEA Grapalat"/>
          <w:sz w:val="22"/>
          <w:szCs w:val="22"/>
          <w:lang w:val="hy-AM"/>
        </w:rPr>
        <w:t>1</w:t>
      </w:r>
      <w:r w:rsidRPr="00BB6E4B">
        <w:rPr>
          <w:rFonts w:ascii="GHEA Grapalat" w:hAnsi="GHEA Grapalat"/>
          <w:sz w:val="22"/>
          <w:szCs w:val="22"/>
        </w:rPr>
        <w:t xml:space="preserve"> от </w:t>
      </w:r>
      <w:r w:rsidR="00FB4C5A">
        <w:rPr>
          <w:rFonts w:ascii="GHEA Grapalat" w:hAnsi="GHEA Grapalat"/>
          <w:sz w:val="22"/>
          <w:szCs w:val="22"/>
        </w:rPr>
        <w:t>21</w:t>
      </w:r>
      <w:r w:rsidR="00EE11E7">
        <w:rPr>
          <w:rFonts w:ascii="GHEA Grapalat" w:hAnsi="GHEA Grapalat"/>
          <w:sz w:val="22"/>
          <w:szCs w:val="22"/>
        </w:rPr>
        <w:t xml:space="preserve"> </w:t>
      </w:r>
      <w:r w:rsidR="00A9154C">
        <w:rPr>
          <w:rFonts w:ascii="GHEA Grapalat" w:hAnsi="GHEA Grapalat"/>
          <w:sz w:val="22"/>
          <w:szCs w:val="22"/>
        </w:rPr>
        <w:t>ма</w:t>
      </w:r>
      <w:r w:rsidR="00530766">
        <w:rPr>
          <w:rFonts w:ascii="GHEA Grapalat" w:hAnsi="GHEA Grapalat"/>
          <w:sz w:val="22"/>
          <w:szCs w:val="22"/>
        </w:rPr>
        <w:t>я</w:t>
      </w:r>
      <w:r w:rsidR="00CF3958">
        <w:rPr>
          <w:rFonts w:ascii="GHEA Grapalat" w:hAnsi="GHEA Grapalat"/>
          <w:sz w:val="22"/>
          <w:szCs w:val="22"/>
        </w:rPr>
        <w:t xml:space="preserve"> </w:t>
      </w:r>
      <w:r w:rsidR="00A9154C">
        <w:rPr>
          <w:rFonts w:ascii="GHEA Grapalat" w:hAnsi="GHEA Grapalat"/>
          <w:sz w:val="22"/>
          <w:szCs w:val="22"/>
        </w:rPr>
        <w:t>2025</w:t>
      </w:r>
      <w:r w:rsidRPr="00BB6E4B">
        <w:rPr>
          <w:rFonts w:ascii="GHEA Grapalat" w:hAnsi="GHEA Grapalat"/>
          <w:sz w:val="22"/>
          <w:szCs w:val="22"/>
        </w:rPr>
        <w:t xml:space="preserve"> г</w:t>
      </w:r>
      <w:r w:rsidRPr="00BB6E4B">
        <w:rPr>
          <w:rFonts w:ascii="GHEA Grapalat" w:hAnsi="GHEA Grapalat"/>
          <w:sz w:val="22"/>
          <w:szCs w:val="22"/>
          <w:lang w:val="hy-AM"/>
        </w:rPr>
        <w:t>.</w:t>
      </w:r>
    </w:p>
    <w:p w:rsidR="00096865" w:rsidRPr="0041256C" w:rsidRDefault="00096865" w:rsidP="00B46D58">
      <w:pPr>
        <w:pStyle w:val="BodyText"/>
        <w:widowControl w:val="0"/>
        <w:spacing w:after="160"/>
        <w:ind w:right="-7" w:firstLine="567"/>
        <w:jc w:val="center"/>
        <w:rPr>
          <w:rFonts w:ascii="GHEA Grapalat" w:hAnsi="GHEA Grapalat"/>
          <w:lang w:val="hy-AM"/>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41256C" w:rsidRPr="00E063D7" w:rsidRDefault="0041256C" w:rsidP="0041256C">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41256C" w:rsidRPr="00E063D7" w:rsidRDefault="0041256C" w:rsidP="0041256C">
      <w:pPr>
        <w:pStyle w:val="BodyText"/>
        <w:widowControl w:val="0"/>
        <w:spacing w:after="160"/>
        <w:ind w:right="-7" w:firstLine="567"/>
        <w:jc w:val="center"/>
        <w:rPr>
          <w:rFonts w:ascii="GHEA Grapalat" w:hAnsi="GHEA Grapalat"/>
          <w:sz w:val="22"/>
          <w:szCs w:val="22"/>
        </w:rPr>
      </w:pPr>
    </w:p>
    <w:p w:rsidR="0041256C" w:rsidRPr="00E063D7" w:rsidRDefault="0041256C" w:rsidP="0041256C">
      <w:pPr>
        <w:pStyle w:val="BodyText"/>
        <w:widowControl w:val="0"/>
        <w:spacing w:after="160"/>
        <w:ind w:right="-7" w:firstLine="567"/>
        <w:jc w:val="center"/>
        <w:rPr>
          <w:rFonts w:ascii="GHEA Grapalat" w:hAnsi="GHEA Grapalat"/>
          <w:sz w:val="22"/>
          <w:szCs w:val="22"/>
        </w:rPr>
      </w:pPr>
    </w:p>
    <w:p w:rsidR="0041256C" w:rsidRPr="00E063D7" w:rsidRDefault="0041256C" w:rsidP="0041256C">
      <w:pPr>
        <w:pStyle w:val="BodyText"/>
        <w:widowControl w:val="0"/>
        <w:spacing w:after="160"/>
        <w:ind w:right="-7" w:firstLine="567"/>
        <w:jc w:val="center"/>
        <w:rPr>
          <w:rFonts w:ascii="GHEA Grapalat" w:hAnsi="GHEA Grapalat"/>
          <w:sz w:val="22"/>
          <w:szCs w:val="22"/>
        </w:rPr>
      </w:pPr>
    </w:p>
    <w:p w:rsidR="0041256C" w:rsidRPr="00E063D7" w:rsidRDefault="0041256C" w:rsidP="0041256C">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41256C" w:rsidRPr="00E063D7" w:rsidRDefault="0041256C" w:rsidP="0041256C">
      <w:pPr>
        <w:pStyle w:val="BodyText"/>
        <w:widowControl w:val="0"/>
        <w:spacing w:after="160"/>
        <w:ind w:right="-7" w:firstLine="567"/>
        <w:jc w:val="center"/>
        <w:rPr>
          <w:rFonts w:ascii="GHEA Grapalat" w:hAnsi="GHEA Grapalat" w:cs="Sylfaen"/>
          <w:sz w:val="22"/>
          <w:szCs w:val="22"/>
        </w:rPr>
      </w:pPr>
    </w:p>
    <w:p w:rsidR="0041256C" w:rsidRPr="00E063D7" w:rsidRDefault="0041256C" w:rsidP="0041256C">
      <w:pPr>
        <w:pStyle w:val="BodyText"/>
        <w:widowControl w:val="0"/>
        <w:spacing w:after="160"/>
        <w:ind w:right="-7" w:firstLine="567"/>
        <w:jc w:val="center"/>
        <w:rPr>
          <w:rFonts w:ascii="GHEA Grapalat" w:hAnsi="GHEA Grapalat" w:cs="Sylfaen"/>
          <w:sz w:val="22"/>
          <w:szCs w:val="22"/>
        </w:rPr>
      </w:pPr>
    </w:p>
    <w:p w:rsidR="00A9154C" w:rsidRDefault="00C01BCE" w:rsidP="00A9154C">
      <w:pPr>
        <w:pStyle w:val="BodyTextIndent"/>
        <w:widowControl w:val="0"/>
        <w:spacing w:line="240" w:lineRule="auto"/>
        <w:ind w:firstLine="567"/>
        <w:jc w:val="center"/>
        <w:rPr>
          <w:rFonts w:ascii="GHEA Grapalat" w:hAnsi="GHEA Grapalat"/>
          <w:b/>
          <w:i w:val="0"/>
          <w:sz w:val="24"/>
          <w:szCs w:val="24"/>
        </w:rPr>
      </w:pPr>
      <w:r w:rsidRPr="00320412">
        <w:rPr>
          <w:rFonts w:ascii="GHEA Grapalat" w:hAnsi="GHEA Grapalat"/>
          <w:b/>
          <w:i w:val="0"/>
          <w:sz w:val="24"/>
          <w:szCs w:val="24"/>
        </w:rPr>
        <w:t xml:space="preserve">НА ЗАПРОС КОТИРОВОК, ОБЪЯВЛЕННЫЙ С ЦЕЛЬЮ ПРИОБРЕТЕНИЯ УСЛУГ </w:t>
      </w:r>
    </w:p>
    <w:p w:rsidR="00A9154C" w:rsidRDefault="00A9154C" w:rsidP="00A9154C">
      <w:pPr>
        <w:pStyle w:val="BodyTextIndent"/>
        <w:widowControl w:val="0"/>
        <w:spacing w:line="240" w:lineRule="auto"/>
        <w:ind w:firstLine="567"/>
        <w:jc w:val="center"/>
        <w:rPr>
          <w:rFonts w:ascii="GHEA Grapalat" w:hAnsi="GHEA Grapalat"/>
          <w:b/>
          <w:i w:val="0"/>
          <w:sz w:val="24"/>
          <w:szCs w:val="24"/>
        </w:rPr>
      </w:pPr>
      <w:r>
        <w:rPr>
          <w:rFonts w:ascii="GHEA Grapalat" w:hAnsi="GHEA Grapalat"/>
          <w:b/>
          <w:i w:val="0"/>
          <w:sz w:val="24"/>
          <w:szCs w:val="24"/>
        </w:rPr>
        <w:t>по</w:t>
      </w:r>
      <w:r w:rsidRPr="00637AEC">
        <w:rPr>
          <w:rFonts w:ascii="GHEA Grapalat" w:hAnsi="GHEA Grapalat"/>
          <w:b/>
          <w:i w:val="0"/>
          <w:sz w:val="24"/>
          <w:szCs w:val="24"/>
        </w:rPr>
        <w:t xml:space="preserve"> </w:t>
      </w:r>
      <w:r>
        <w:rPr>
          <w:rFonts w:ascii="GHEA Grapalat" w:hAnsi="GHEA Grapalat"/>
          <w:b/>
          <w:i w:val="0"/>
          <w:sz w:val="24"/>
          <w:szCs w:val="24"/>
        </w:rPr>
        <w:t>внедрению лабораторной информационной системы</w:t>
      </w:r>
      <w:r w:rsidR="00530766" w:rsidRPr="00320412">
        <w:rPr>
          <w:rFonts w:ascii="GHEA Grapalat" w:hAnsi="GHEA Grapalat"/>
          <w:b/>
          <w:i w:val="0"/>
          <w:sz w:val="24"/>
          <w:szCs w:val="24"/>
        </w:rPr>
        <w:t xml:space="preserve"> </w:t>
      </w:r>
    </w:p>
    <w:p w:rsidR="00C01BCE" w:rsidRPr="00320412" w:rsidRDefault="00C01BCE" w:rsidP="00A9154C">
      <w:pPr>
        <w:pStyle w:val="BodyTextIndent"/>
        <w:widowControl w:val="0"/>
        <w:spacing w:line="240" w:lineRule="auto"/>
        <w:ind w:firstLine="567"/>
        <w:jc w:val="center"/>
        <w:rPr>
          <w:rFonts w:ascii="GHEA Grapalat" w:hAnsi="GHEA Grapalat"/>
          <w:i w:val="0"/>
          <w:sz w:val="24"/>
          <w:szCs w:val="24"/>
        </w:rPr>
      </w:pPr>
      <w:r w:rsidRPr="00320412">
        <w:rPr>
          <w:rFonts w:ascii="GHEA Grapalat" w:hAnsi="GHEA Grapalat"/>
          <w:b/>
          <w:i w:val="0"/>
          <w:sz w:val="24"/>
          <w:szCs w:val="24"/>
        </w:rPr>
        <w:t>ДЛЯ НУЖД ГНО «НАЦИОНАЛЬНОГО ЦЕНТРА ПО КОНТРОЛЮ И ПРОФИЛАКТИКЕ</w:t>
      </w:r>
      <w:r w:rsidRPr="00320412">
        <w:rPr>
          <w:rFonts w:ascii="GHEA Grapalat" w:hAnsi="GHEA Grapalat"/>
          <w:b/>
          <w:i w:val="0"/>
          <w:color w:val="0D0D0D" w:themeColor="text1" w:themeTint="F2"/>
          <w:sz w:val="24"/>
          <w:szCs w:val="24"/>
        </w:rPr>
        <w:t xml:space="preserve"> ЗАБОЛЕВАНИЙ» </w:t>
      </w:r>
      <w:r w:rsidRPr="00320412">
        <w:rPr>
          <w:rStyle w:val="Emphasis"/>
          <w:rFonts w:ascii="GHEA Grapalat" w:hAnsi="GHEA Grapalat" w:cs="Arial"/>
          <w:b/>
          <w:bCs/>
          <w:color w:val="0D0D0D" w:themeColor="text1" w:themeTint="F2"/>
          <w:sz w:val="24"/>
          <w:szCs w:val="24"/>
          <w:shd w:val="clear" w:color="auto" w:fill="FFFFFF"/>
        </w:rPr>
        <w:t>МЗ РА</w:t>
      </w:r>
    </w:p>
    <w:p w:rsidR="0041256C" w:rsidRPr="009044F1" w:rsidRDefault="0041256C" w:rsidP="0041256C">
      <w:pPr>
        <w:pStyle w:val="BodyText"/>
        <w:widowControl w:val="0"/>
        <w:spacing w:after="160"/>
        <w:ind w:right="-7" w:firstLine="567"/>
        <w:jc w:val="cente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i/>
        </w:rPr>
      </w:pPr>
    </w:p>
    <w:p w:rsidR="0041256C" w:rsidRPr="0041256C" w:rsidRDefault="0041256C" w:rsidP="004968D1">
      <w:pPr>
        <w:jc w:val="center"/>
        <w:rPr>
          <w:rFonts w:ascii="GHEA Grapalat" w:hAnsi="GHEA Grapalat" w:cs="Sylfaen"/>
          <w:b/>
          <w:i/>
          <w:color w:val="FF0000"/>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подробно изучить настоящее Приглашение, поскольку не соответствующие Приглашению заявки подлежат отклонению.</w:t>
      </w:r>
    </w:p>
    <w:p w:rsidR="001A43A4" w:rsidRPr="009044F1" w:rsidRDefault="001A43A4" w:rsidP="004968D1">
      <w:pPr>
        <w:widowControl w:val="0"/>
        <w:spacing w:after="160"/>
        <w:ind w:firstLine="567"/>
        <w:jc w:val="center"/>
        <w:rPr>
          <w:rFonts w:ascii="GHEA Grapalat" w:hAnsi="GHEA Grapalat" w:cs="Sylfaen"/>
          <w:i/>
        </w:rPr>
      </w:pPr>
    </w:p>
    <w:p w:rsidR="00160AE4" w:rsidRPr="00CF3958" w:rsidRDefault="00994A77" w:rsidP="00AD3CC1">
      <w:pPr>
        <w:widowControl w:val="0"/>
        <w:ind w:firstLine="567"/>
        <w:contextualSpacing/>
        <w:jc w:val="center"/>
        <w:rPr>
          <w:rFonts w:ascii="GHEA Grapalat" w:hAnsi="GHEA Grapalat"/>
          <w:b/>
          <w:sz w:val="20"/>
          <w:szCs w:val="20"/>
        </w:rPr>
      </w:pPr>
      <w:r w:rsidRPr="009044F1">
        <w:rPr>
          <w:rFonts w:ascii="GHEA Grapalat" w:hAnsi="GHEA Grapalat"/>
        </w:rPr>
        <w:br w:type="page"/>
      </w:r>
      <w:r w:rsidR="00160AE4" w:rsidRPr="00CF3958">
        <w:rPr>
          <w:rFonts w:ascii="GHEA Grapalat" w:hAnsi="GHEA Grapalat"/>
          <w:b/>
          <w:sz w:val="20"/>
          <w:szCs w:val="20"/>
        </w:rPr>
        <w:lastRenderedPageBreak/>
        <w:t>СОДЕРЖАНИЕ</w:t>
      </w:r>
    </w:p>
    <w:p w:rsidR="00A9154C" w:rsidRPr="00A9154C" w:rsidRDefault="00C01BCE" w:rsidP="00A9154C">
      <w:pPr>
        <w:pStyle w:val="BodyTextIndent"/>
        <w:widowControl w:val="0"/>
        <w:spacing w:line="240" w:lineRule="auto"/>
        <w:ind w:firstLine="567"/>
        <w:jc w:val="center"/>
        <w:rPr>
          <w:rFonts w:ascii="GHEA Grapalat" w:hAnsi="GHEA Grapalat"/>
          <w:b/>
          <w:i w:val="0"/>
        </w:rPr>
      </w:pPr>
      <w:r w:rsidRPr="00C01BCE">
        <w:rPr>
          <w:rFonts w:ascii="GHEA Grapalat" w:hAnsi="GHEA Grapalat"/>
          <w:b/>
          <w:i w:val="0"/>
        </w:rPr>
        <w:t xml:space="preserve">ПРИГЛАШЕНИЯ НА ЗАПРОС КОТИРОВОК, ОБЪЯВЛЕННЫЙ С ЦЕЛЬЮ </w:t>
      </w:r>
      <w:r w:rsidR="00A9154C" w:rsidRPr="00A9154C">
        <w:rPr>
          <w:rFonts w:ascii="GHEA Grapalat" w:hAnsi="GHEA Grapalat"/>
          <w:b/>
          <w:i w:val="0"/>
        </w:rPr>
        <w:t xml:space="preserve">ПРИОБРЕТЕНИЯ УСЛУГ </w:t>
      </w:r>
    </w:p>
    <w:p w:rsidR="00A9154C" w:rsidRDefault="00A9154C" w:rsidP="00A9154C">
      <w:pPr>
        <w:pStyle w:val="BodyTextIndent"/>
        <w:widowControl w:val="0"/>
        <w:spacing w:line="240" w:lineRule="auto"/>
        <w:ind w:firstLine="567"/>
        <w:jc w:val="center"/>
        <w:rPr>
          <w:rFonts w:ascii="GHEA Grapalat" w:hAnsi="GHEA Grapalat"/>
          <w:b/>
          <w:i w:val="0"/>
          <w:sz w:val="24"/>
          <w:szCs w:val="24"/>
        </w:rPr>
      </w:pPr>
      <w:r>
        <w:rPr>
          <w:rFonts w:ascii="GHEA Grapalat" w:hAnsi="GHEA Grapalat"/>
          <w:b/>
          <w:i w:val="0"/>
          <w:sz w:val="24"/>
          <w:szCs w:val="24"/>
        </w:rPr>
        <w:t>по</w:t>
      </w:r>
      <w:r w:rsidRPr="00637AEC">
        <w:rPr>
          <w:rFonts w:ascii="GHEA Grapalat" w:hAnsi="GHEA Grapalat"/>
          <w:b/>
          <w:i w:val="0"/>
          <w:sz w:val="24"/>
          <w:szCs w:val="24"/>
        </w:rPr>
        <w:t xml:space="preserve"> </w:t>
      </w:r>
      <w:r>
        <w:rPr>
          <w:rFonts w:ascii="GHEA Grapalat" w:hAnsi="GHEA Grapalat"/>
          <w:b/>
          <w:i w:val="0"/>
          <w:sz w:val="24"/>
          <w:szCs w:val="24"/>
        </w:rPr>
        <w:t>внедрению лабораторной информационной системы</w:t>
      </w:r>
      <w:r w:rsidRPr="00320412">
        <w:rPr>
          <w:rFonts w:ascii="GHEA Grapalat" w:hAnsi="GHEA Grapalat"/>
          <w:b/>
          <w:i w:val="0"/>
          <w:sz w:val="24"/>
          <w:szCs w:val="24"/>
        </w:rPr>
        <w:t xml:space="preserve"> </w:t>
      </w:r>
    </w:p>
    <w:p w:rsidR="00CF3958" w:rsidRDefault="00CF3958" w:rsidP="00A9154C">
      <w:pPr>
        <w:pStyle w:val="BodyTextIndent"/>
        <w:widowControl w:val="0"/>
        <w:spacing w:line="240" w:lineRule="auto"/>
        <w:ind w:firstLine="567"/>
        <w:contextualSpacing/>
        <w:jc w:val="center"/>
        <w:rPr>
          <w:rFonts w:ascii="GHEA Grapalat" w:hAnsi="GHEA Grapalat"/>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0046568E" w:rsidRPr="009044F1">
        <w:rPr>
          <w:rFonts w:ascii="GHEA Grapalat" w:hAnsi="GHEA Grapalat"/>
        </w:rPr>
        <w:t>Требования к праву участника на участие</w:t>
      </w:r>
      <w:r w:rsidR="0046568E">
        <w:rPr>
          <w:rFonts w:ascii="GHEA Grapalat" w:hAnsi="GHEA Grapalat"/>
        </w:rPr>
        <w:t xml:space="preserve">. </w:t>
      </w:r>
      <w:r w:rsidR="0046568E" w:rsidRPr="008C1FF8">
        <w:rPr>
          <w:rFonts w:ascii="GHEA Grapalat" w:hAnsi="GHEA Grapalat"/>
        </w:rPr>
        <w:t>квалификационные критерии</w:t>
      </w:r>
      <w:r w:rsidR="0046568E">
        <w:rPr>
          <w:rFonts w:ascii="GHEA Grapalat" w:hAnsi="GHEA Grapalat"/>
        </w:rPr>
        <w:t xml:space="preserve"> и порядок их оценки</w:t>
      </w:r>
      <w:r w:rsidR="003D0E3C">
        <w:rPr>
          <w:rFonts w:ascii="GHEA Grapalat" w:hAnsi="GHEA Grapalat"/>
        </w:rPr>
        <w:t>.</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AE1BA4" w:rsidRPr="009044F1" w:rsidRDefault="00AE1BA4" w:rsidP="004260E1">
      <w:pPr>
        <w:widowControl w:val="0"/>
        <w:tabs>
          <w:tab w:val="left" w:pos="1134"/>
        </w:tabs>
        <w:ind w:left="1134" w:hanging="567"/>
        <w:contextualSpacing/>
        <w:jc w:val="both"/>
        <w:rPr>
          <w:rFonts w:ascii="GHEA Grapalat" w:hAnsi="GHEA Grapalat"/>
        </w:rPr>
      </w:pPr>
      <w:r>
        <w:rPr>
          <w:rFonts w:ascii="GHEA Grapalat" w:hAnsi="GHEA Grapalat"/>
        </w:rPr>
        <w:t>7.</w:t>
      </w:r>
    </w:p>
    <w:p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A9154C" w:rsidRDefault="00A9154C" w:rsidP="004260E1">
      <w:pPr>
        <w:widowControl w:val="0"/>
        <w:contextualSpacing/>
        <w:jc w:val="center"/>
        <w:rPr>
          <w:rFonts w:ascii="GHEA Grapalat" w:hAnsi="GHEA Grapalat"/>
          <w:b/>
        </w:rPr>
      </w:pPr>
    </w:p>
    <w:p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A9154C" w:rsidRDefault="00E17B7F" w:rsidP="00AD798D">
      <w:pPr>
        <w:contextualSpacing/>
        <w:rPr>
          <w:rFonts w:ascii="GHEA Grapalat" w:hAnsi="GHEA Grapalat"/>
          <w:spacing w:val="-6"/>
        </w:rPr>
      </w:pPr>
      <w:r w:rsidRPr="00E17B7F">
        <w:rPr>
          <w:rFonts w:ascii="GHEA Grapalat" w:hAnsi="GHEA Grapalat"/>
          <w:spacing w:val="-6"/>
        </w:rPr>
        <w:t xml:space="preserve">        </w:t>
      </w:r>
    </w:p>
    <w:p w:rsidR="00A9154C" w:rsidRDefault="00A9154C">
      <w:pPr>
        <w:rPr>
          <w:rFonts w:ascii="GHEA Grapalat" w:hAnsi="GHEA Grapalat"/>
          <w:spacing w:val="-6"/>
        </w:rPr>
      </w:pPr>
      <w:r>
        <w:rPr>
          <w:rFonts w:ascii="GHEA Grapalat" w:hAnsi="GHEA Grapalat"/>
          <w:spacing w:val="-6"/>
        </w:rPr>
        <w:br w:type="page"/>
      </w:r>
    </w:p>
    <w:p w:rsidR="00096865" w:rsidRPr="006D2DF7" w:rsidRDefault="00E17B7F" w:rsidP="00AD798D">
      <w:pPr>
        <w:contextualSpacing/>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D798D" w:rsidRPr="00AD798D">
        <w:rPr>
          <w:rFonts w:ascii="GHEA Grapalat" w:hAnsi="GHEA Grapalat"/>
          <w:b/>
          <w:sz w:val="22"/>
          <w:szCs w:val="22"/>
        </w:rPr>
        <w:t>«</w:t>
      </w:r>
      <w:r w:rsidR="00A9154C">
        <w:rPr>
          <w:rFonts w:ascii="GHEA Grapalat" w:hAnsi="GHEA Grapalat"/>
          <w:b/>
          <w:sz w:val="22"/>
          <w:szCs w:val="22"/>
        </w:rPr>
        <w:t>GHTsDzB-HVKAK-2025-39</w:t>
      </w:r>
      <w:r w:rsidR="00AD798D" w:rsidRPr="00AD798D">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4260E1">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ГНО «Национальным центром по контролю и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4260E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4260E1">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4C6A6E">
        <w:rPr>
          <w:rFonts w:ascii="GHEA Grapalat" w:hAnsi="GHEA Grapalat"/>
          <w:b/>
          <w:sz w:val="24"/>
          <w:szCs w:val="24"/>
        </w:rPr>
        <w:t>procurement@ncdc.am</w:t>
      </w:r>
    </w:p>
    <w:p w:rsidR="00A9154C" w:rsidRDefault="00A9154C">
      <w:pPr>
        <w:rPr>
          <w:rFonts w:ascii="GHEA Grapalat" w:hAnsi="GHEA Grapalat"/>
        </w:rPr>
      </w:pPr>
      <w:r>
        <w:rPr>
          <w:rFonts w:ascii="GHEA Grapalat" w:hAnsi="GHEA Grapalat"/>
        </w:rPr>
        <w:br w:type="page"/>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777B7F"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742B67">
        <w:rPr>
          <w:rFonts w:ascii="GHEA Grapalat" w:hAnsi="GHEA Grapalat"/>
          <w:i w:val="0"/>
          <w:sz w:val="24"/>
          <w:szCs w:val="24"/>
        </w:rPr>
        <w:t xml:space="preserve">Предметом закупки является приобретение </w:t>
      </w:r>
      <w:r w:rsidR="00C761BC" w:rsidRPr="00637AEC">
        <w:rPr>
          <w:rFonts w:ascii="GHEA Grapalat" w:hAnsi="GHEA Grapalat"/>
          <w:b/>
          <w:i w:val="0"/>
          <w:sz w:val="24"/>
          <w:szCs w:val="24"/>
        </w:rPr>
        <w:t>услуг</w:t>
      </w:r>
      <w:r w:rsidR="00A9154C">
        <w:rPr>
          <w:rFonts w:ascii="GHEA Grapalat" w:hAnsi="GHEA Grapalat"/>
          <w:b/>
          <w:i w:val="0"/>
          <w:sz w:val="24"/>
          <w:szCs w:val="24"/>
        </w:rPr>
        <w:t xml:space="preserve"> по</w:t>
      </w:r>
      <w:r w:rsidR="00C761BC" w:rsidRPr="00637AEC">
        <w:rPr>
          <w:rFonts w:ascii="GHEA Grapalat" w:hAnsi="GHEA Grapalat"/>
          <w:b/>
          <w:i w:val="0"/>
          <w:sz w:val="24"/>
          <w:szCs w:val="24"/>
        </w:rPr>
        <w:t xml:space="preserve"> </w:t>
      </w:r>
      <w:r w:rsidR="00A9154C">
        <w:rPr>
          <w:rFonts w:ascii="GHEA Grapalat" w:hAnsi="GHEA Grapalat"/>
          <w:b/>
          <w:i w:val="0"/>
          <w:sz w:val="24"/>
          <w:szCs w:val="24"/>
        </w:rPr>
        <w:t>внедрению лабораторной информационной системы</w:t>
      </w:r>
      <w:r w:rsidR="00530766" w:rsidRPr="00742B67">
        <w:rPr>
          <w:rFonts w:ascii="GHEA Grapalat" w:hAnsi="GHEA Grapalat"/>
          <w:i w:val="0"/>
          <w:sz w:val="24"/>
          <w:szCs w:val="24"/>
        </w:rPr>
        <w:t xml:space="preserve"> </w:t>
      </w:r>
      <w:r w:rsidRPr="00742B67">
        <w:rPr>
          <w:rFonts w:ascii="GHEA Grapalat" w:hAnsi="GHEA Grapalat"/>
          <w:i w:val="0"/>
          <w:sz w:val="24"/>
          <w:szCs w:val="24"/>
        </w:rPr>
        <w:t xml:space="preserve">(далее — также </w:t>
      </w:r>
      <w:r w:rsidR="00E968BE" w:rsidRPr="00742B67">
        <w:rPr>
          <w:rFonts w:ascii="GHEA Grapalat" w:hAnsi="GHEA Grapalat"/>
          <w:i w:val="0"/>
          <w:sz w:val="24"/>
          <w:szCs w:val="24"/>
        </w:rPr>
        <w:t>услуга</w:t>
      </w:r>
      <w:r w:rsidRPr="00742B67">
        <w:rPr>
          <w:rFonts w:ascii="GHEA Grapalat" w:hAnsi="GHEA Grapalat"/>
          <w:i w:val="0"/>
          <w:sz w:val="24"/>
          <w:szCs w:val="24"/>
        </w:rPr>
        <w:t xml:space="preserve">) для нужд </w:t>
      </w:r>
      <w:r w:rsidR="00777B7F" w:rsidRPr="00742B67">
        <w:rPr>
          <w:rFonts w:ascii="GHEA Grapalat" w:hAnsi="GHEA Grapalat"/>
          <w:b/>
          <w:i w:val="0"/>
          <w:sz w:val="24"/>
          <w:szCs w:val="24"/>
        </w:rPr>
        <w:t>ГНО «Национального центра по контролю и профилактике заболеваний» МЗ РА</w:t>
      </w:r>
      <w:r w:rsidR="00777B7F" w:rsidRPr="00742B67">
        <w:rPr>
          <w:rFonts w:ascii="GHEA Grapalat" w:hAnsi="GHEA Grapalat"/>
          <w:i w:val="0"/>
          <w:sz w:val="24"/>
          <w:szCs w:val="24"/>
        </w:rPr>
        <w:t xml:space="preserve">, которые сгруппированы в </w:t>
      </w:r>
      <w:r w:rsidR="00EE11E7">
        <w:rPr>
          <w:rFonts w:ascii="GHEA Grapalat" w:hAnsi="GHEA Grapalat"/>
          <w:b/>
          <w:i w:val="0"/>
          <w:sz w:val="24"/>
          <w:szCs w:val="24"/>
        </w:rPr>
        <w:t>1</w:t>
      </w:r>
      <w:r w:rsidR="00CC2D29" w:rsidRPr="00742B67">
        <w:rPr>
          <w:rFonts w:ascii="GHEA Grapalat" w:hAnsi="GHEA Grapalat"/>
          <w:b/>
          <w:i w:val="0"/>
          <w:sz w:val="24"/>
          <w:szCs w:val="24"/>
        </w:rPr>
        <w:t xml:space="preserve"> </w:t>
      </w:r>
      <w:r w:rsidR="00777B7F" w:rsidRPr="00742B67">
        <w:rPr>
          <w:rFonts w:ascii="GHEA Grapalat" w:hAnsi="GHEA Grapalat"/>
          <w:b/>
          <w:i w:val="0"/>
          <w:sz w:val="24"/>
          <w:szCs w:val="24"/>
        </w:rPr>
        <w:t>лот</w:t>
      </w:r>
      <w:r w:rsidRPr="00742B67">
        <w:rPr>
          <w:rFonts w:ascii="GHEA Grapalat" w:hAnsi="GHEA Grapalat"/>
          <w:i w:val="0"/>
          <w:sz w:val="24"/>
          <w:szCs w:val="24"/>
        </w:rPr>
        <w:t>:</w:t>
      </w:r>
    </w:p>
    <w:tbl>
      <w:tblPr>
        <w:tblW w:w="101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7468"/>
      </w:tblGrid>
      <w:tr w:rsidR="00970424" w:rsidRPr="009044F1" w:rsidTr="00530766">
        <w:trPr>
          <w:jc w:val="center"/>
        </w:trPr>
        <w:tc>
          <w:tcPr>
            <w:tcW w:w="2634" w:type="dxa"/>
            <w:gridSpan w:val="2"/>
            <w:vAlign w:val="center"/>
          </w:tcPr>
          <w:p w:rsidR="00970424" w:rsidRPr="00530766" w:rsidRDefault="00970424" w:rsidP="00530766">
            <w:pPr>
              <w:jc w:val="center"/>
              <w:rPr>
                <w:rFonts w:ascii="GHEA Grapalat" w:hAnsi="GHEA Grapalat" w:cs="Sylfaen"/>
                <w:sz w:val="20"/>
                <w:szCs w:val="20"/>
                <w:lang w:val="hy-AM"/>
              </w:rPr>
            </w:pPr>
            <w:r w:rsidRPr="00530766">
              <w:rPr>
                <w:rFonts w:ascii="GHEA Grapalat" w:hAnsi="GHEA Grapalat" w:cs="Sylfaen"/>
                <w:sz w:val="20"/>
                <w:szCs w:val="20"/>
                <w:lang w:val="hy-AM"/>
              </w:rPr>
              <w:t>Лотов</w:t>
            </w:r>
          </w:p>
        </w:tc>
        <w:tc>
          <w:tcPr>
            <w:tcW w:w="7468" w:type="dxa"/>
            <w:vMerge w:val="restart"/>
            <w:vAlign w:val="center"/>
          </w:tcPr>
          <w:p w:rsidR="00970424" w:rsidRPr="00530766" w:rsidRDefault="00970424" w:rsidP="00530766">
            <w:pPr>
              <w:jc w:val="center"/>
              <w:rPr>
                <w:rFonts w:ascii="GHEA Grapalat" w:hAnsi="GHEA Grapalat" w:cs="Sylfaen"/>
                <w:sz w:val="20"/>
                <w:szCs w:val="20"/>
                <w:lang w:val="hy-AM"/>
              </w:rPr>
            </w:pPr>
            <w:r w:rsidRPr="00530766">
              <w:rPr>
                <w:rFonts w:ascii="GHEA Grapalat" w:hAnsi="GHEA Grapalat" w:cs="Sylfaen"/>
                <w:sz w:val="20"/>
                <w:szCs w:val="20"/>
                <w:lang w:val="hy-AM"/>
              </w:rPr>
              <w:t>Наименование лота</w:t>
            </w:r>
          </w:p>
        </w:tc>
      </w:tr>
      <w:tr w:rsidR="00970424" w:rsidRPr="009044F1" w:rsidTr="00530766">
        <w:trPr>
          <w:jc w:val="center"/>
        </w:trPr>
        <w:tc>
          <w:tcPr>
            <w:tcW w:w="1216" w:type="dxa"/>
            <w:vAlign w:val="center"/>
          </w:tcPr>
          <w:p w:rsidR="00970424" w:rsidRPr="00530766" w:rsidRDefault="00970424" w:rsidP="00530766">
            <w:pPr>
              <w:jc w:val="center"/>
              <w:rPr>
                <w:rFonts w:ascii="GHEA Grapalat" w:hAnsi="GHEA Grapalat" w:cs="Sylfaen"/>
                <w:sz w:val="20"/>
                <w:szCs w:val="20"/>
                <w:lang w:val="hy-AM"/>
              </w:rPr>
            </w:pPr>
            <w:r w:rsidRPr="00530766">
              <w:rPr>
                <w:rFonts w:ascii="GHEA Grapalat" w:hAnsi="GHEA Grapalat" w:cs="Sylfaen"/>
                <w:sz w:val="20"/>
                <w:szCs w:val="20"/>
                <w:lang w:val="hy-AM"/>
              </w:rPr>
              <w:t>Номера</w:t>
            </w:r>
          </w:p>
        </w:tc>
        <w:tc>
          <w:tcPr>
            <w:tcW w:w="1418" w:type="dxa"/>
            <w:vAlign w:val="center"/>
          </w:tcPr>
          <w:p w:rsidR="00970424" w:rsidRPr="00530766" w:rsidRDefault="00970424" w:rsidP="00530766">
            <w:pPr>
              <w:jc w:val="center"/>
              <w:rPr>
                <w:rFonts w:ascii="GHEA Grapalat" w:hAnsi="GHEA Grapalat" w:cs="Sylfaen"/>
                <w:sz w:val="20"/>
                <w:szCs w:val="20"/>
                <w:lang w:val="hy-AM"/>
              </w:rPr>
            </w:pPr>
            <w:r w:rsidRPr="00530766">
              <w:rPr>
                <w:rFonts w:ascii="GHEA Grapalat" w:hAnsi="GHEA Grapalat" w:cs="Sylfaen"/>
                <w:sz w:val="20"/>
                <w:szCs w:val="20"/>
                <w:lang w:val="hy-AM"/>
              </w:rPr>
              <w:t>Цена закупки</w:t>
            </w:r>
          </w:p>
          <w:p w:rsidR="00530766" w:rsidRPr="00530766" w:rsidRDefault="00530766" w:rsidP="00530766">
            <w:pPr>
              <w:jc w:val="center"/>
              <w:rPr>
                <w:rFonts w:ascii="GHEA Grapalat" w:hAnsi="GHEA Grapalat" w:cs="Sylfaen"/>
                <w:sz w:val="20"/>
                <w:szCs w:val="20"/>
                <w:lang w:val="hy-AM"/>
              </w:rPr>
            </w:pPr>
            <w:r w:rsidRPr="00530766">
              <w:rPr>
                <w:rFonts w:ascii="GHEA Grapalat" w:hAnsi="GHEA Grapalat" w:cs="Sylfaen"/>
                <w:sz w:val="20"/>
                <w:szCs w:val="20"/>
                <w:lang w:val="hy-AM"/>
              </w:rPr>
              <w:t>/драм РА/</w:t>
            </w:r>
          </w:p>
        </w:tc>
        <w:tc>
          <w:tcPr>
            <w:tcW w:w="7468" w:type="dxa"/>
            <w:vMerge/>
            <w:vAlign w:val="center"/>
          </w:tcPr>
          <w:p w:rsidR="00970424" w:rsidRPr="009044F1" w:rsidRDefault="00970424" w:rsidP="00B46D58">
            <w:pPr>
              <w:pStyle w:val="BodyTextIndent2"/>
              <w:widowControl w:val="0"/>
              <w:spacing w:after="120" w:line="240" w:lineRule="auto"/>
              <w:ind w:firstLine="0"/>
              <w:rPr>
                <w:rFonts w:ascii="GHEA Grapalat" w:hAnsi="GHEA Grapalat"/>
                <w:sz w:val="24"/>
                <w:szCs w:val="24"/>
                <w:u w:val="single"/>
              </w:rPr>
            </w:pPr>
          </w:p>
        </w:tc>
      </w:tr>
      <w:tr w:rsidR="00B22397" w:rsidRPr="00AA73D2" w:rsidTr="00530766">
        <w:trPr>
          <w:jc w:val="center"/>
        </w:trPr>
        <w:tc>
          <w:tcPr>
            <w:tcW w:w="1216" w:type="dxa"/>
            <w:vAlign w:val="center"/>
          </w:tcPr>
          <w:p w:rsidR="00B22397" w:rsidRPr="00EE11E7" w:rsidRDefault="00B22397" w:rsidP="002A27FC">
            <w:pPr>
              <w:pStyle w:val="BodyTextIndent2"/>
              <w:spacing w:line="240" w:lineRule="auto"/>
              <w:ind w:firstLine="0"/>
              <w:jc w:val="center"/>
              <w:rPr>
                <w:rFonts w:ascii="GHEA Grapalat" w:hAnsi="GHEA Grapalat"/>
              </w:rPr>
            </w:pPr>
            <w:r>
              <w:rPr>
                <w:rFonts w:ascii="GHEA Grapalat" w:hAnsi="GHEA Grapalat"/>
              </w:rPr>
              <w:t>1</w:t>
            </w:r>
          </w:p>
        </w:tc>
        <w:tc>
          <w:tcPr>
            <w:tcW w:w="1418" w:type="dxa"/>
            <w:vAlign w:val="center"/>
          </w:tcPr>
          <w:p w:rsidR="00B22397" w:rsidRPr="00A9154C" w:rsidRDefault="00A9154C" w:rsidP="00B22397">
            <w:pPr>
              <w:jc w:val="center"/>
              <w:rPr>
                <w:rFonts w:ascii="GHEA Grapalat" w:hAnsi="GHEA Grapalat"/>
                <w:color w:val="000000"/>
                <w:sz w:val="22"/>
                <w:szCs w:val="22"/>
              </w:rPr>
            </w:pPr>
            <w:r>
              <w:rPr>
                <w:rFonts w:ascii="GHEA Grapalat" w:hAnsi="GHEA Grapalat" w:cs="Sylfaen"/>
                <w:sz w:val="20"/>
                <w:szCs w:val="20"/>
              </w:rPr>
              <w:t xml:space="preserve">5 </w:t>
            </w:r>
            <w:r w:rsidR="00530766" w:rsidRPr="00E9784C">
              <w:rPr>
                <w:rFonts w:ascii="GHEA Grapalat" w:hAnsi="GHEA Grapalat" w:cs="Sylfaen"/>
                <w:sz w:val="20"/>
                <w:szCs w:val="20"/>
                <w:lang w:val="hy-AM"/>
              </w:rPr>
              <w:t>500</w:t>
            </w:r>
            <w:r>
              <w:rPr>
                <w:rFonts w:ascii="GHEA Grapalat" w:hAnsi="GHEA Grapalat" w:cs="Sylfaen"/>
                <w:sz w:val="20"/>
                <w:szCs w:val="20"/>
              </w:rPr>
              <w:t xml:space="preserve"> 000</w:t>
            </w:r>
          </w:p>
        </w:tc>
        <w:tc>
          <w:tcPr>
            <w:tcW w:w="7468" w:type="dxa"/>
            <w:vAlign w:val="center"/>
          </w:tcPr>
          <w:p w:rsidR="00B22397" w:rsidRPr="00A239EC" w:rsidRDefault="00B22397" w:rsidP="00B22397">
            <w:pPr>
              <w:rPr>
                <w:rFonts w:ascii="GHEA Grapalat" w:hAnsi="GHEA Grapalat"/>
                <w:sz w:val="22"/>
                <w:szCs w:val="22"/>
              </w:rPr>
            </w:pPr>
            <w:r w:rsidRPr="00A239EC">
              <w:rPr>
                <w:rFonts w:ascii="GHEA Grapalat" w:hAnsi="GHEA Grapalat"/>
                <w:sz w:val="22"/>
                <w:szCs w:val="22"/>
              </w:rPr>
              <w:t>Услуг</w:t>
            </w:r>
            <w:r w:rsidR="00A9154C">
              <w:rPr>
                <w:rFonts w:ascii="GHEA Grapalat" w:hAnsi="GHEA Grapalat"/>
                <w:sz w:val="22"/>
                <w:szCs w:val="22"/>
              </w:rPr>
              <w:t>и по</w:t>
            </w:r>
            <w:r w:rsidRPr="00A239EC">
              <w:rPr>
                <w:rFonts w:ascii="GHEA Grapalat" w:hAnsi="GHEA Grapalat"/>
                <w:sz w:val="22"/>
                <w:szCs w:val="22"/>
              </w:rPr>
              <w:t xml:space="preserve"> </w:t>
            </w:r>
            <w:r w:rsidR="00A9154C">
              <w:rPr>
                <w:rFonts w:ascii="GHEA Grapalat" w:hAnsi="GHEA Grapalat"/>
                <w:sz w:val="22"/>
                <w:szCs w:val="22"/>
              </w:rPr>
              <w:t>внедрению лабораторной информационной системы</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w:t>
      </w:r>
      <w:r w:rsidR="00A9154C" w:rsidRPr="009044F1">
        <w:rPr>
          <w:rFonts w:ascii="GHEA Grapalat" w:hAnsi="GHEA Grapalat"/>
          <w:b/>
        </w:rPr>
        <w:t xml:space="preserve">ТРЕБОВАНИЯ К ПРАВУ УЧАСТНИКА НА УЧАСТИЕ, </w:t>
      </w:r>
      <w:r w:rsidR="0046568E" w:rsidRPr="0046568E">
        <w:rPr>
          <w:rFonts w:ascii="GHEA Grapalat" w:hAnsi="GHEA Grapalat"/>
          <w:b/>
        </w:rPr>
        <w:t>КВАЛИФИКАЦИ</w:t>
      </w:r>
      <w:r w:rsidR="0046568E">
        <w:rPr>
          <w:rFonts w:ascii="GHEA Grapalat" w:hAnsi="GHEA Grapalat"/>
          <w:b/>
        </w:rPr>
        <w:t>ОННЫЕ</w:t>
      </w:r>
      <w:r w:rsidR="0046568E" w:rsidRPr="0046568E">
        <w:rPr>
          <w:rFonts w:ascii="GHEA Grapalat" w:hAnsi="GHEA Grapalat"/>
          <w:b/>
        </w:rPr>
        <w:t xml:space="preserve"> КРИТЕРИИ И</w:t>
      </w:r>
      <w:r w:rsidR="00A9154C" w:rsidRPr="00693101">
        <w:rPr>
          <w:rFonts w:ascii="GHEA Grapalat" w:hAnsi="GHEA Grapalat"/>
          <w:b/>
        </w:rPr>
        <w:br/>
      </w:r>
      <w:r w:rsidR="00A9154C">
        <w:rPr>
          <w:rFonts w:ascii="GHEA Grapalat" w:hAnsi="GHEA Grapalat"/>
          <w:b/>
        </w:rPr>
        <w:t>ПОРЯДОК ИХ ОЦЕНКИ</w:t>
      </w:r>
    </w:p>
    <w:p w:rsidR="00BD2C67" w:rsidRPr="001115E9" w:rsidRDefault="00BD2C67" w:rsidP="00DD276C">
      <w:pPr>
        <w:widowControl w:val="0"/>
        <w:tabs>
          <w:tab w:val="left" w:pos="1134"/>
        </w:tabs>
        <w:ind w:firstLine="567"/>
        <w:contextualSpacing/>
        <w:jc w:val="both"/>
        <w:rPr>
          <w:rFonts w:ascii="GHEA Grapalat" w:hAnsi="GHEA Grapalat"/>
        </w:rPr>
      </w:pPr>
    </w:p>
    <w:p w:rsidR="004B3AF9" w:rsidRPr="009044F1" w:rsidRDefault="004B3AF9" w:rsidP="004B3AF9">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4B3AF9" w:rsidRPr="009044F1" w:rsidRDefault="004B3AF9" w:rsidP="004B3AF9">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4B3AF9" w:rsidRPr="003240F7" w:rsidRDefault="004B3AF9" w:rsidP="004B3AF9">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Pr>
          <w:rFonts w:ascii="GHEA Grapalat" w:hAnsi="GHEA Grapalat"/>
        </w:rPr>
        <w:t>или отменена;</w:t>
      </w:r>
    </w:p>
    <w:p w:rsidR="004B3AF9" w:rsidRPr="009044F1" w:rsidRDefault="004B3AF9" w:rsidP="004B3AF9">
      <w:pPr>
        <w:widowControl w:val="0"/>
        <w:tabs>
          <w:tab w:val="left" w:pos="1134"/>
        </w:tabs>
        <w:spacing w:after="160"/>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 xml:space="preserve">в отношении которых  административный акт, устанавливающий ответственность за </w:t>
      </w:r>
      <w:proofErr w:type="spellStart"/>
      <w:r>
        <w:rPr>
          <w:rFonts w:ascii="GHEA Grapalat" w:hAnsi="GHEA Grapalat"/>
        </w:rPr>
        <w:t>антиконкурентное</w:t>
      </w:r>
      <w:proofErr w:type="spellEnd"/>
      <w:r>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Pr>
          <w:rFonts w:ascii="GHEA Grapalat" w:hAnsi="GHEA Grapalat"/>
        </w:rPr>
        <w:t>необжалуемым</w:t>
      </w:r>
      <w:proofErr w:type="spellEnd"/>
      <w:r>
        <w:rPr>
          <w:rFonts w:ascii="GHEA Grapalat" w:hAnsi="GHEA Grapalat"/>
        </w:rPr>
        <w:t>, а в случае обжалования оставлен без изменений</w:t>
      </w:r>
      <w:r w:rsidRPr="009044F1">
        <w:rPr>
          <w:rFonts w:ascii="GHEA Grapalat" w:hAnsi="GHEA Grapalat"/>
        </w:rPr>
        <w:t>;</w:t>
      </w:r>
    </w:p>
    <w:p w:rsidR="004B3AF9" w:rsidRPr="009044F1" w:rsidRDefault="004B3AF9" w:rsidP="004B3AF9">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4B3AF9" w:rsidRPr="009044F1" w:rsidRDefault="004B3AF9" w:rsidP="004B3AF9">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4B3AF9" w:rsidRDefault="004B3AF9" w:rsidP="004B3AF9">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B3AF9" w:rsidRPr="004004A3" w:rsidRDefault="004B3AF9" w:rsidP="004B3AF9">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B3AF9" w:rsidRDefault="004B3AF9" w:rsidP="004B3AF9">
      <w:pPr>
        <w:pStyle w:val="ListParagraph"/>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lastRenderedPageBreak/>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обеспечения заявки</w:t>
      </w:r>
      <w:r>
        <w:rPr>
          <w:rFonts w:ascii="GHEA Grapalat" w:hAnsi="GHEA Grapalat" w:cs="Sylfaen"/>
        </w:rPr>
        <w:t xml:space="preserve"> или </w:t>
      </w:r>
      <w:r w:rsidRPr="004004A3">
        <w:rPr>
          <w:rFonts w:ascii="GHEA Grapalat" w:hAnsi="GHEA Grapalat" w:cs="Sylfaen"/>
        </w:rPr>
        <w:t>договора;</w:t>
      </w:r>
    </w:p>
    <w:p w:rsidR="004B3AF9" w:rsidRPr="004004A3" w:rsidRDefault="004B3AF9" w:rsidP="004B3AF9">
      <w:pPr>
        <w:widowControl w:val="0"/>
        <w:tabs>
          <w:tab w:val="left" w:pos="1134"/>
        </w:tabs>
        <w:ind w:left="66"/>
        <w:contextualSpacing/>
        <w:jc w:val="both"/>
        <w:rPr>
          <w:rFonts w:ascii="GHEA Grapalat" w:hAnsi="GHEA Grapalat" w:cs="Sylfaen"/>
        </w:rPr>
      </w:pPr>
    </w:p>
    <w:p w:rsidR="004B3AF9" w:rsidRPr="004004A3" w:rsidRDefault="004B3AF9" w:rsidP="004B3AF9">
      <w:pPr>
        <w:pStyle w:val="ListParagraph"/>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4B3AF9" w:rsidRPr="009044F1" w:rsidRDefault="004B3AF9" w:rsidP="004B3AF9">
      <w:pPr>
        <w:widowControl w:val="0"/>
        <w:tabs>
          <w:tab w:val="left" w:pos="1134"/>
        </w:tabs>
        <w:spacing w:after="160"/>
        <w:ind w:firstLine="567"/>
        <w:jc w:val="both"/>
        <w:rPr>
          <w:rFonts w:ascii="GHEA Grapalat" w:hAnsi="GHEA Grapalat" w:cs="Sylfaen"/>
        </w:rPr>
      </w:pPr>
    </w:p>
    <w:p w:rsidR="004B3AF9" w:rsidRPr="009044F1" w:rsidRDefault="004B3AF9" w:rsidP="004B3AF9">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2.1.</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4B3AF9" w:rsidRDefault="004B3AF9" w:rsidP="004B3AF9">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rsidR="004B3AF9" w:rsidRPr="009044F1" w:rsidRDefault="004B3AF9" w:rsidP="004B3AF9">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B3AF9" w:rsidRPr="009044F1" w:rsidRDefault="004B3AF9" w:rsidP="004B3AF9">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4B3AF9" w:rsidRPr="009044F1" w:rsidRDefault="004B3AF9" w:rsidP="004B3AF9">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4B3AF9" w:rsidRPr="009044F1" w:rsidRDefault="004B3AF9" w:rsidP="004B3AF9">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B3AF9" w:rsidRPr="009044F1" w:rsidRDefault="004B3AF9" w:rsidP="004B3AF9">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4B3AF9" w:rsidRPr="009044F1" w:rsidRDefault="004B3AF9" w:rsidP="004B3AF9">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4B3AF9" w:rsidRPr="009044F1" w:rsidRDefault="004B3AF9" w:rsidP="004B3AF9">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B3AF9" w:rsidRPr="009044F1" w:rsidRDefault="004B3AF9" w:rsidP="004B3AF9">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w:t>
      </w:r>
      <w:r w:rsidRPr="009044F1">
        <w:rPr>
          <w:rFonts w:ascii="GHEA Grapalat" w:hAnsi="GHEA Grapalat"/>
          <w:color w:val="000000"/>
        </w:rPr>
        <w:lastRenderedPageBreak/>
        <w:t>принятия решений органами управления юридического лица;</w:t>
      </w:r>
    </w:p>
    <w:p w:rsidR="004B3AF9" w:rsidRPr="008842CE" w:rsidRDefault="004B3AF9" w:rsidP="004B3AF9">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4B3AF9" w:rsidRPr="009044F1" w:rsidRDefault="004B3AF9" w:rsidP="004B3AF9">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4B3AF9" w:rsidRPr="009044F1" w:rsidRDefault="004B3AF9" w:rsidP="004B3AF9">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B3AF9" w:rsidRPr="001115E9" w:rsidRDefault="004B3AF9" w:rsidP="004B3AF9">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B3AF9" w:rsidRPr="009044F1" w:rsidRDefault="004B3AF9" w:rsidP="004B3AF9">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4B3AF9" w:rsidRPr="006109B7" w:rsidRDefault="004B3AF9" w:rsidP="004B3AF9">
      <w:pPr>
        <w:widowControl w:val="0"/>
        <w:tabs>
          <w:tab w:val="left" w:pos="1134"/>
        </w:tabs>
        <w:spacing w:after="160"/>
        <w:ind w:firstLine="567"/>
        <w:jc w:val="both"/>
        <w:rPr>
          <w:rFonts w:ascii="GHEA Grapalat" w:hAnsi="GHEA Grapalat"/>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w:t>
      </w:r>
      <w:r w:rsidRPr="006109B7">
        <w:rPr>
          <w:rFonts w:ascii="GHEA Grapalat" w:hAnsi="GHEA Grapalat"/>
        </w:rPr>
        <w:t>), бабушка, дедушка, сестра, брат, дети, внуки, супруг сестры или супруга брата и их дети.</w:t>
      </w:r>
    </w:p>
    <w:p w:rsidR="004B3AF9" w:rsidRPr="006109B7" w:rsidRDefault="004B3AF9" w:rsidP="004B3AF9">
      <w:pPr>
        <w:widowControl w:val="0"/>
        <w:tabs>
          <w:tab w:val="left" w:pos="1134"/>
        </w:tabs>
        <w:ind w:firstLine="567"/>
        <w:jc w:val="both"/>
        <w:rPr>
          <w:rFonts w:ascii="GHEA Grapalat" w:hAnsi="GHEA Grapalat" w:cs="Arial"/>
        </w:rPr>
      </w:pPr>
      <w:r w:rsidRPr="006109B7">
        <w:rPr>
          <w:rFonts w:ascii="GHEA Grapalat" w:hAnsi="GHEA Grapalat"/>
        </w:rPr>
        <w:t>2.4.</w:t>
      </w:r>
      <w:r w:rsidRPr="006109B7">
        <w:rPr>
          <w:rFonts w:ascii="GHEA Grapalat" w:hAnsi="GHEA Grapalat"/>
          <w:vertAlign w:val="superscript"/>
        </w:rPr>
        <w:t>4</w:t>
      </w:r>
      <w:r w:rsidRPr="006109B7">
        <w:rPr>
          <w:rFonts w:ascii="GHEA Grapalat" w:hAnsi="GHEA Grapalat"/>
        </w:rPr>
        <w:t xml:space="preserve"> Участник должен иметь требуемые для исполнения предусмотренных заключаемым договором обязательств:</w:t>
      </w:r>
    </w:p>
    <w:p w:rsidR="004B3AF9" w:rsidRPr="006109B7" w:rsidRDefault="004B3AF9" w:rsidP="004B3AF9">
      <w:pPr>
        <w:widowControl w:val="0"/>
        <w:tabs>
          <w:tab w:val="left" w:pos="1134"/>
        </w:tabs>
        <w:ind w:firstLine="567"/>
        <w:jc w:val="both"/>
        <w:rPr>
          <w:rFonts w:ascii="GHEA Grapalat" w:hAnsi="GHEA Grapalat" w:cs="Arial"/>
        </w:rPr>
      </w:pPr>
      <w:r w:rsidRPr="006109B7">
        <w:rPr>
          <w:rFonts w:ascii="GHEA Grapalat" w:hAnsi="GHEA Grapalat"/>
        </w:rPr>
        <w:t>1)</w:t>
      </w:r>
      <w:r w:rsidRPr="006109B7">
        <w:rPr>
          <w:rFonts w:ascii="GHEA Grapalat" w:hAnsi="GHEA Grapalat"/>
        </w:rPr>
        <w:tab/>
        <w:t>профессиональный опыт,</w:t>
      </w:r>
    </w:p>
    <w:p w:rsidR="004B3AF9" w:rsidRPr="006109B7" w:rsidRDefault="004B3AF9" w:rsidP="004B3AF9">
      <w:pPr>
        <w:widowControl w:val="0"/>
        <w:tabs>
          <w:tab w:val="left" w:pos="1134"/>
        </w:tabs>
        <w:ind w:firstLine="567"/>
        <w:jc w:val="both"/>
        <w:rPr>
          <w:rFonts w:ascii="GHEA Grapalat" w:hAnsi="GHEA Grapalat" w:cs="Arial"/>
        </w:rPr>
      </w:pPr>
      <w:r w:rsidRPr="006109B7">
        <w:rPr>
          <w:rFonts w:ascii="GHEA Grapalat" w:hAnsi="GHEA Grapalat"/>
        </w:rPr>
        <w:t>2)</w:t>
      </w:r>
      <w:r w:rsidRPr="006109B7">
        <w:rPr>
          <w:rFonts w:ascii="GHEA Grapalat" w:hAnsi="GHEA Grapalat"/>
        </w:rPr>
        <w:tab/>
        <w:t>технические средства</w:t>
      </w:r>
      <w:r w:rsidR="00F40EED" w:rsidRPr="006109B7">
        <w:rPr>
          <w:rFonts w:ascii="GHEA Grapalat" w:hAnsi="GHEA Grapalat"/>
        </w:rPr>
        <w:t xml:space="preserve"> /не требуется/</w:t>
      </w:r>
      <w:r w:rsidRPr="006109B7">
        <w:rPr>
          <w:rFonts w:ascii="GHEA Grapalat" w:hAnsi="GHEA Grapalat"/>
        </w:rPr>
        <w:t>,</w:t>
      </w:r>
    </w:p>
    <w:p w:rsidR="004B3AF9" w:rsidRPr="006109B7" w:rsidRDefault="004B3AF9" w:rsidP="004B3AF9">
      <w:pPr>
        <w:widowControl w:val="0"/>
        <w:tabs>
          <w:tab w:val="left" w:pos="1134"/>
        </w:tabs>
        <w:ind w:firstLine="567"/>
        <w:jc w:val="both"/>
        <w:rPr>
          <w:rFonts w:ascii="GHEA Grapalat" w:hAnsi="GHEA Grapalat" w:cs="Arial"/>
        </w:rPr>
      </w:pPr>
      <w:r w:rsidRPr="006109B7">
        <w:rPr>
          <w:rFonts w:ascii="GHEA Grapalat" w:hAnsi="GHEA Grapalat"/>
        </w:rPr>
        <w:t>3)</w:t>
      </w:r>
      <w:r w:rsidRPr="006109B7">
        <w:rPr>
          <w:rFonts w:ascii="GHEA Grapalat" w:hAnsi="GHEA Grapalat"/>
        </w:rPr>
        <w:tab/>
        <w:t>финансовые средства</w:t>
      </w:r>
      <w:r w:rsidR="00F40EED" w:rsidRPr="006109B7">
        <w:rPr>
          <w:rFonts w:ascii="GHEA Grapalat" w:hAnsi="GHEA Grapalat"/>
        </w:rPr>
        <w:t xml:space="preserve"> /не требуется/</w:t>
      </w:r>
      <w:r w:rsidRPr="006109B7">
        <w:rPr>
          <w:rFonts w:ascii="GHEA Grapalat" w:hAnsi="GHEA Grapalat"/>
        </w:rPr>
        <w:t>,</w:t>
      </w:r>
    </w:p>
    <w:p w:rsidR="004B3AF9" w:rsidRPr="006109B7" w:rsidRDefault="004B3AF9" w:rsidP="004B3AF9">
      <w:pPr>
        <w:widowControl w:val="0"/>
        <w:tabs>
          <w:tab w:val="left" w:pos="1134"/>
        </w:tabs>
        <w:ind w:firstLine="567"/>
        <w:jc w:val="both"/>
        <w:rPr>
          <w:rFonts w:ascii="GHEA Grapalat" w:hAnsi="GHEA Grapalat"/>
        </w:rPr>
      </w:pPr>
      <w:r w:rsidRPr="006109B7">
        <w:rPr>
          <w:rFonts w:ascii="GHEA Grapalat" w:hAnsi="GHEA Grapalat"/>
        </w:rPr>
        <w:t>4)</w:t>
      </w:r>
      <w:r w:rsidRPr="006109B7">
        <w:rPr>
          <w:rFonts w:ascii="GHEA Grapalat" w:hAnsi="GHEA Grapalat"/>
        </w:rPr>
        <w:tab/>
        <w:t>трудовые ресурсы.</w:t>
      </w:r>
    </w:p>
    <w:p w:rsidR="004B3AF9" w:rsidRPr="006109B7" w:rsidRDefault="004B3AF9" w:rsidP="004B3AF9">
      <w:pPr>
        <w:widowControl w:val="0"/>
        <w:tabs>
          <w:tab w:val="left" w:pos="1134"/>
        </w:tabs>
        <w:ind w:firstLine="567"/>
        <w:jc w:val="both"/>
        <w:rPr>
          <w:rFonts w:ascii="GHEA Grapalat" w:hAnsi="GHEA Grapalat"/>
        </w:rPr>
      </w:pPr>
    </w:p>
    <w:p w:rsidR="004B3AF9" w:rsidRPr="006109B7" w:rsidRDefault="004B3AF9" w:rsidP="004B3AF9">
      <w:pPr>
        <w:widowControl w:val="0"/>
        <w:tabs>
          <w:tab w:val="left" w:pos="1134"/>
        </w:tabs>
        <w:ind w:firstLine="567"/>
        <w:jc w:val="both"/>
        <w:rPr>
          <w:rFonts w:ascii="GHEA Grapalat" w:hAnsi="GHEA Grapalat" w:cs="Arial"/>
        </w:rPr>
      </w:pPr>
      <w:r w:rsidRPr="006109B7">
        <w:rPr>
          <w:rFonts w:ascii="GHEA Grapalat" w:hAnsi="GHEA Grapalat"/>
        </w:rPr>
        <w:t>2.4.1 Предъявляемые к участнику:</w:t>
      </w:r>
      <w:r w:rsidRPr="006109B7">
        <w:rPr>
          <w:rFonts w:ascii="GHEA Grapalat" w:hAnsi="GHEA Grapalat"/>
          <w:vertAlign w:val="superscript"/>
        </w:rPr>
        <w:t>4.1</w:t>
      </w:r>
    </w:p>
    <w:p w:rsidR="004B3AF9" w:rsidRPr="006109B7" w:rsidRDefault="004B3AF9" w:rsidP="004B3AF9">
      <w:pPr>
        <w:widowControl w:val="0"/>
        <w:tabs>
          <w:tab w:val="left" w:pos="1134"/>
        </w:tabs>
        <w:ind w:firstLine="567"/>
        <w:jc w:val="both"/>
        <w:rPr>
          <w:rFonts w:ascii="GHEA Grapalat" w:hAnsi="GHEA Grapalat" w:cs="Arial Armenian"/>
        </w:rPr>
      </w:pPr>
      <w:r w:rsidRPr="006109B7">
        <w:rPr>
          <w:rFonts w:ascii="GHEA Grapalat" w:hAnsi="GHEA Grapalat"/>
        </w:rPr>
        <w:t>1)</w:t>
      </w:r>
      <w:r w:rsidRPr="006109B7">
        <w:rPr>
          <w:rFonts w:ascii="GHEA Grapalat" w:hAnsi="GHEA Grapalat"/>
        </w:rPr>
        <w:tab/>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4362"/>
        <w:gridCol w:w="2322"/>
      </w:tblGrid>
      <w:tr w:rsidR="005762E0" w:rsidRPr="006109B7" w:rsidTr="005762E0">
        <w:tc>
          <w:tcPr>
            <w:tcW w:w="675" w:type="dxa"/>
          </w:tcPr>
          <w:p w:rsidR="004B3AF9" w:rsidRPr="006109B7" w:rsidRDefault="004B3AF9" w:rsidP="00170417">
            <w:pPr>
              <w:widowControl w:val="0"/>
              <w:tabs>
                <w:tab w:val="left" w:pos="1134"/>
              </w:tabs>
              <w:spacing w:after="160"/>
              <w:jc w:val="both"/>
              <w:rPr>
                <w:rFonts w:ascii="GHEA Grapalat" w:hAnsi="GHEA Grapalat"/>
              </w:rPr>
            </w:pPr>
            <w:r w:rsidRPr="006109B7">
              <w:rPr>
                <w:rFonts w:ascii="GHEA Grapalat" w:hAnsi="GHEA Grapalat" w:cs="Arial Armenian"/>
                <w:sz w:val="20"/>
              </w:rPr>
              <w:t>N</w:t>
            </w:r>
          </w:p>
        </w:tc>
        <w:tc>
          <w:tcPr>
            <w:tcW w:w="3261" w:type="dxa"/>
          </w:tcPr>
          <w:p w:rsidR="004B3AF9" w:rsidRPr="006109B7" w:rsidRDefault="004B3AF9" w:rsidP="00170417">
            <w:pPr>
              <w:widowControl w:val="0"/>
              <w:tabs>
                <w:tab w:val="left" w:pos="1134"/>
              </w:tabs>
              <w:spacing w:after="160"/>
              <w:jc w:val="both"/>
              <w:rPr>
                <w:rFonts w:ascii="GHEA Grapalat" w:hAnsi="GHEA Grapalat"/>
              </w:rPr>
            </w:pPr>
            <w:r w:rsidRPr="006109B7">
              <w:rPr>
                <w:rFonts w:ascii="GHEA Grapalat" w:hAnsi="GHEA Grapalat"/>
              </w:rPr>
              <w:t>Условия, представленные к опыту</w:t>
            </w:r>
          </w:p>
        </w:tc>
        <w:tc>
          <w:tcPr>
            <w:tcW w:w="4362" w:type="dxa"/>
          </w:tcPr>
          <w:p w:rsidR="004B3AF9" w:rsidRPr="006109B7" w:rsidRDefault="004B3AF9" w:rsidP="00170417">
            <w:pPr>
              <w:widowControl w:val="0"/>
              <w:tabs>
                <w:tab w:val="left" w:pos="1134"/>
              </w:tabs>
              <w:spacing w:after="160"/>
              <w:jc w:val="both"/>
              <w:rPr>
                <w:rFonts w:ascii="GHEA Grapalat" w:hAnsi="GHEA Grapalat"/>
              </w:rPr>
            </w:pPr>
            <w:r w:rsidRPr="006109B7">
              <w:rPr>
                <w:rFonts w:ascii="GHEA Grapalat" w:hAnsi="GHEA Grapalat"/>
              </w:rPr>
              <w:t>Требуемые документы и условия к последним</w:t>
            </w:r>
          </w:p>
        </w:tc>
        <w:tc>
          <w:tcPr>
            <w:tcW w:w="2322" w:type="dxa"/>
          </w:tcPr>
          <w:p w:rsidR="004B3AF9" w:rsidRPr="006109B7" w:rsidRDefault="004B3AF9" w:rsidP="00170417">
            <w:pPr>
              <w:widowControl w:val="0"/>
              <w:tabs>
                <w:tab w:val="left" w:pos="1134"/>
              </w:tabs>
              <w:spacing w:after="160"/>
              <w:jc w:val="both"/>
              <w:rPr>
                <w:rFonts w:ascii="GHEA Grapalat" w:hAnsi="GHEA Grapalat"/>
              </w:rPr>
            </w:pPr>
            <w:r w:rsidRPr="006109B7">
              <w:rPr>
                <w:rFonts w:ascii="GHEA Grapalat" w:hAnsi="GHEA Grapalat"/>
              </w:rPr>
              <w:t>Аналогичность</w:t>
            </w:r>
          </w:p>
        </w:tc>
      </w:tr>
      <w:tr w:rsidR="006109B7" w:rsidRPr="006109B7" w:rsidTr="005762E0">
        <w:trPr>
          <w:trHeight w:val="230"/>
        </w:trPr>
        <w:tc>
          <w:tcPr>
            <w:tcW w:w="675" w:type="dxa"/>
          </w:tcPr>
          <w:p w:rsidR="004B3AF9" w:rsidRPr="006109B7" w:rsidRDefault="008A4275" w:rsidP="00170417">
            <w:pPr>
              <w:widowControl w:val="0"/>
              <w:tabs>
                <w:tab w:val="left" w:pos="1134"/>
              </w:tabs>
              <w:spacing w:after="160"/>
              <w:jc w:val="both"/>
              <w:rPr>
                <w:rFonts w:ascii="GHEA Grapalat" w:hAnsi="GHEA Grapalat"/>
              </w:rPr>
            </w:pPr>
            <w:r w:rsidRPr="006109B7">
              <w:rPr>
                <w:rFonts w:ascii="GHEA Grapalat" w:hAnsi="GHEA Grapalat"/>
              </w:rPr>
              <w:t>1</w:t>
            </w:r>
          </w:p>
        </w:tc>
        <w:tc>
          <w:tcPr>
            <w:tcW w:w="3261" w:type="dxa"/>
          </w:tcPr>
          <w:p w:rsidR="004B3AF9" w:rsidRPr="006109B7" w:rsidRDefault="00CF7A09" w:rsidP="00764FD5">
            <w:pPr>
              <w:widowControl w:val="0"/>
              <w:tabs>
                <w:tab w:val="left" w:pos="1134"/>
              </w:tabs>
              <w:ind w:hanging="44"/>
              <w:rPr>
                <w:rFonts w:ascii="GHEA Grapalat" w:hAnsi="GHEA Grapalat"/>
              </w:rPr>
            </w:pPr>
            <w:r w:rsidRPr="006109B7">
              <w:rPr>
                <w:rFonts w:ascii="GHEA Grapalat" w:hAnsi="GHEA Grapalat"/>
              </w:rPr>
              <w:t xml:space="preserve">Поставщик должен иметь не менее 2 (двух) полностью выполненных контрактов на </w:t>
            </w:r>
            <w:r w:rsidRPr="006109B7">
              <w:rPr>
                <w:rFonts w:ascii="GHEA Grapalat" w:hAnsi="GHEA Grapalat"/>
              </w:rPr>
              <w:lastRenderedPageBreak/>
              <w:t>автоматизацию лабораторий за последние два года.</w:t>
            </w:r>
          </w:p>
        </w:tc>
        <w:tc>
          <w:tcPr>
            <w:tcW w:w="4362" w:type="dxa"/>
          </w:tcPr>
          <w:p w:rsidR="004B3AF9" w:rsidRPr="006109B7" w:rsidRDefault="006109B7" w:rsidP="006109B7">
            <w:pPr>
              <w:widowControl w:val="0"/>
              <w:tabs>
                <w:tab w:val="left" w:pos="1134"/>
              </w:tabs>
              <w:spacing w:after="160"/>
              <w:rPr>
                <w:rFonts w:ascii="GHEA Grapalat" w:hAnsi="GHEA Grapalat"/>
              </w:rPr>
            </w:pPr>
            <w:r w:rsidRPr="006109B7">
              <w:rPr>
                <w:rFonts w:ascii="GHEA Grapalat" w:hAnsi="GHEA Grapalat"/>
              </w:rPr>
              <w:lastRenderedPageBreak/>
              <w:t xml:space="preserve">Копии договоров на оказание услуг и актов сдачи-приемки, подтверждающих их надлежащее исполнение, или письменное </w:t>
            </w:r>
            <w:r w:rsidRPr="006109B7">
              <w:rPr>
                <w:rFonts w:ascii="GHEA Grapalat" w:hAnsi="GHEA Grapalat"/>
              </w:rPr>
              <w:lastRenderedPageBreak/>
              <w:t>подтверждение стороны, принимающей договор, о надлежащем исполнении договора, в оригинале.</w:t>
            </w:r>
          </w:p>
        </w:tc>
        <w:tc>
          <w:tcPr>
            <w:tcW w:w="2322" w:type="dxa"/>
          </w:tcPr>
          <w:p w:rsidR="004B3AF9" w:rsidRPr="006109B7" w:rsidRDefault="006109B7" w:rsidP="006109B7">
            <w:pPr>
              <w:widowControl w:val="0"/>
              <w:tabs>
                <w:tab w:val="left" w:pos="1134"/>
              </w:tabs>
              <w:spacing w:after="160"/>
              <w:rPr>
                <w:rFonts w:ascii="GHEA Grapalat" w:hAnsi="GHEA Grapalat"/>
              </w:rPr>
            </w:pPr>
            <w:r w:rsidRPr="006109B7">
              <w:rPr>
                <w:rFonts w:ascii="GHEA Grapalat" w:hAnsi="GHEA Grapalat"/>
              </w:rPr>
              <w:lastRenderedPageBreak/>
              <w:t xml:space="preserve">Другие услуги по внедрению систем автоматизации и управления </w:t>
            </w:r>
            <w:r w:rsidRPr="006109B7">
              <w:rPr>
                <w:rFonts w:ascii="GHEA Grapalat" w:hAnsi="GHEA Grapalat"/>
              </w:rPr>
              <w:lastRenderedPageBreak/>
              <w:t>информацией считаются аналогичными.</w:t>
            </w:r>
          </w:p>
        </w:tc>
      </w:tr>
    </w:tbl>
    <w:p w:rsidR="004B3AF9" w:rsidRPr="006109B7" w:rsidRDefault="004B3AF9" w:rsidP="004B3AF9">
      <w:pPr>
        <w:jc w:val="both"/>
        <w:rPr>
          <w:rFonts w:ascii="GHEA Grapalat" w:hAnsi="GHEA Grapalat"/>
        </w:rPr>
      </w:pPr>
      <w:r w:rsidRPr="006109B7">
        <w:rPr>
          <w:rFonts w:ascii="GHEA Grapalat" w:hAnsi="GHEA Grapalat"/>
        </w:rPr>
        <w:lastRenderedPageBreak/>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4B3AF9" w:rsidRPr="006109B7" w:rsidRDefault="004B3AF9" w:rsidP="004B3AF9">
      <w:pPr>
        <w:jc w:val="both"/>
        <w:rPr>
          <w:rFonts w:ascii="GHEA Grapalat" w:hAnsi="GHEA Grapalat"/>
        </w:rPr>
      </w:pPr>
      <w:r w:rsidRPr="006109B7">
        <w:rPr>
          <w:rFonts w:ascii="GHEA Grapalat" w:hAnsi="GHEA Grapalat"/>
        </w:rPr>
        <w:t>-----------------------------------------</w:t>
      </w:r>
    </w:p>
    <w:p w:rsidR="004B3AF9" w:rsidRPr="006109B7" w:rsidRDefault="004B3AF9" w:rsidP="004B3AF9">
      <w:pPr>
        <w:widowControl w:val="0"/>
        <w:tabs>
          <w:tab w:val="left" w:pos="1134"/>
        </w:tabs>
        <w:spacing w:after="160" w:line="360" w:lineRule="auto"/>
        <w:ind w:firstLine="567"/>
        <w:jc w:val="both"/>
        <w:rPr>
          <w:rFonts w:ascii="GHEA Grapalat" w:hAnsi="GHEA Grapalat"/>
        </w:rPr>
      </w:pPr>
    </w:p>
    <w:p w:rsidR="004B3AF9" w:rsidRPr="006109B7" w:rsidRDefault="004B3AF9" w:rsidP="004B3AF9">
      <w:pPr>
        <w:widowControl w:val="0"/>
        <w:tabs>
          <w:tab w:val="left" w:pos="1134"/>
        </w:tabs>
        <w:spacing w:after="160" w:line="360" w:lineRule="auto"/>
        <w:ind w:firstLine="567"/>
        <w:jc w:val="both"/>
        <w:rPr>
          <w:rFonts w:ascii="GHEA Grapalat" w:hAnsi="GHEA Grapalat"/>
        </w:rPr>
      </w:pPr>
      <w:r w:rsidRPr="006109B7">
        <w:rPr>
          <w:rFonts w:ascii="GHEA Grapalat" w:hAnsi="GHEA Grapalat"/>
        </w:rPr>
        <w:t>4)</w:t>
      </w:r>
      <w:r w:rsidRPr="006109B7">
        <w:rPr>
          <w:rFonts w:ascii="GHEA Grapalat" w:hAnsi="GHEA Grapalat"/>
        </w:rPr>
        <w:tab/>
        <w:t>квалификационный критерий "Трудовые ресурсы" устанавливается и оценивается в следующем порядке:</w:t>
      </w:r>
    </w:p>
    <w:p w:rsidR="004B3AF9" w:rsidRPr="006109B7" w:rsidRDefault="004B3AF9" w:rsidP="004B3AF9">
      <w:pPr>
        <w:widowControl w:val="0"/>
        <w:tabs>
          <w:tab w:val="left" w:pos="1134"/>
        </w:tabs>
        <w:spacing w:after="160"/>
        <w:ind w:firstLine="567"/>
        <w:jc w:val="both"/>
        <w:rPr>
          <w:rFonts w:ascii="GHEA Grapalat" w:hAnsi="GHEA Grapalat"/>
        </w:rPr>
      </w:pPr>
      <w:r w:rsidRPr="006109B7">
        <w:rPr>
          <w:rFonts w:ascii="GHEA Grapalat" w:hAnsi="GHEA Grapalat"/>
        </w:rPr>
        <w:t>для исполнения договора требуются следующие трудовые ресурсы</w:t>
      </w:r>
    </w:p>
    <w:tbl>
      <w:tblPr>
        <w:tblW w:w="103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
        <w:gridCol w:w="2200"/>
        <w:gridCol w:w="2453"/>
        <w:gridCol w:w="5017"/>
      </w:tblGrid>
      <w:tr w:rsidR="006109B7" w:rsidRPr="006109B7" w:rsidTr="00CF2891">
        <w:tc>
          <w:tcPr>
            <w:tcW w:w="680" w:type="dxa"/>
            <w:vMerge w:val="restart"/>
            <w:tcBorders>
              <w:top w:val="single" w:sz="4" w:space="0" w:color="auto"/>
              <w:left w:val="single" w:sz="4" w:space="0" w:color="auto"/>
              <w:right w:val="single" w:sz="4" w:space="0" w:color="auto"/>
            </w:tcBorders>
            <w:vAlign w:val="center"/>
          </w:tcPr>
          <w:p w:rsidR="006109B7" w:rsidRPr="006109B7" w:rsidRDefault="006109B7" w:rsidP="00170417">
            <w:pPr>
              <w:jc w:val="center"/>
              <w:rPr>
                <w:rFonts w:ascii="GHEA Grapalat" w:hAnsi="GHEA Grapalat"/>
              </w:rPr>
            </w:pPr>
            <w:r w:rsidRPr="006109B7">
              <w:rPr>
                <w:rFonts w:ascii="GHEA Grapalat" w:hAnsi="GHEA Grapalat"/>
              </w:rPr>
              <w:t>N</w:t>
            </w:r>
          </w:p>
        </w:tc>
        <w:tc>
          <w:tcPr>
            <w:tcW w:w="9670" w:type="dxa"/>
            <w:gridSpan w:val="3"/>
            <w:tcBorders>
              <w:top w:val="single" w:sz="4" w:space="0" w:color="auto"/>
              <w:left w:val="single" w:sz="4" w:space="0" w:color="auto"/>
              <w:bottom w:val="single" w:sz="4" w:space="0" w:color="auto"/>
              <w:right w:val="single" w:sz="4" w:space="0" w:color="auto"/>
            </w:tcBorders>
            <w:vAlign w:val="center"/>
          </w:tcPr>
          <w:p w:rsidR="006109B7" w:rsidRPr="006109B7" w:rsidRDefault="006109B7" w:rsidP="00170417">
            <w:pPr>
              <w:jc w:val="center"/>
              <w:rPr>
                <w:rFonts w:ascii="GHEA Grapalat" w:hAnsi="GHEA Grapalat"/>
              </w:rPr>
            </w:pPr>
            <w:r w:rsidRPr="006109B7">
              <w:rPr>
                <w:rFonts w:ascii="GHEA Grapalat" w:hAnsi="GHEA Grapalat"/>
              </w:rPr>
              <w:t>Специалисты</w:t>
            </w:r>
          </w:p>
        </w:tc>
      </w:tr>
      <w:tr w:rsidR="006109B7" w:rsidRPr="006109B7" w:rsidTr="00170417">
        <w:tblPrEx>
          <w:tblLook w:val="01E0" w:firstRow="1" w:lastRow="1" w:firstColumn="1" w:lastColumn="1" w:noHBand="0" w:noVBand="0"/>
        </w:tblPrEx>
        <w:tc>
          <w:tcPr>
            <w:tcW w:w="680" w:type="dxa"/>
            <w:vMerge/>
            <w:tcBorders>
              <w:left w:val="single" w:sz="4" w:space="0" w:color="auto"/>
              <w:right w:val="single" w:sz="4" w:space="0" w:color="auto"/>
            </w:tcBorders>
            <w:vAlign w:val="center"/>
          </w:tcPr>
          <w:p w:rsidR="006109B7" w:rsidRPr="006109B7" w:rsidRDefault="006109B7" w:rsidP="00170417">
            <w:pPr>
              <w:jc w:val="center"/>
              <w:rPr>
                <w:rFonts w:ascii="GHEA Grapalat" w:hAnsi="GHEA Grapalat" w:cs="Arial"/>
                <w:sz w:val="20"/>
              </w:rPr>
            </w:pPr>
          </w:p>
        </w:tc>
        <w:tc>
          <w:tcPr>
            <w:tcW w:w="2200" w:type="dxa"/>
            <w:vMerge w:val="restart"/>
            <w:tcBorders>
              <w:left w:val="single" w:sz="4" w:space="0" w:color="auto"/>
            </w:tcBorders>
          </w:tcPr>
          <w:p w:rsidR="006109B7" w:rsidRPr="006109B7" w:rsidRDefault="006109B7" w:rsidP="00170417">
            <w:pPr>
              <w:jc w:val="center"/>
              <w:rPr>
                <w:rFonts w:ascii="GHEA Grapalat" w:hAnsi="GHEA Grapalat" w:cs="Arial"/>
                <w:sz w:val="20"/>
              </w:rPr>
            </w:pPr>
            <w:r w:rsidRPr="006109B7">
              <w:rPr>
                <w:rFonts w:ascii="GHEA Grapalat" w:hAnsi="GHEA Grapalat"/>
              </w:rPr>
              <w:t>квалификация</w:t>
            </w:r>
          </w:p>
        </w:tc>
        <w:tc>
          <w:tcPr>
            <w:tcW w:w="7470" w:type="dxa"/>
            <w:gridSpan w:val="2"/>
          </w:tcPr>
          <w:p w:rsidR="006109B7" w:rsidRPr="006109B7" w:rsidRDefault="006109B7" w:rsidP="00170417">
            <w:pPr>
              <w:ind w:left="27"/>
              <w:rPr>
                <w:rFonts w:ascii="GHEA Grapalat" w:hAnsi="GHEA Grapalat" w:cs="Arial"/>
                <w:sz w:val="20"/>
              </w:rPr>
            </w:pPr>
            <w:r w:rsidRPr="006109B7">
              <w:rPr>
                <w:rFonts w:ascii="GHEA Grapalat" w:hAnsi="GHEA Grapalat"/>
                <w:lang w:val="hy-AM"/>
              </w:rPr>
              <w:t xml:space="preserve">                        </w:t>
            </w:r>
            <w:r w:rsidRPr="006109B7">
              <w:rPr>
                <w:rFonts w:ascii="GHEA Grapalat" w:hAnsi="GHEA Grapalat"/>
              </w:rPr>
              <w:t>трудовой опыт</w:t>
            </w:r>
          </w:p>
        </w:tc>
      </w:tr>
      <w:tr w:rsidR="006109B7" w:rsidRPr="006109B7" w:rsidTr="00170417">
        <w:tblPrEx>
          <w:tblLook w:val="01E0" w:firstRow="1" w:lastRow="1" w:firstColumn="1" w:lastColumn="1" w:noHBand="0" w:noVBand="0"/>
        </w:tblPrEx>
        <w:tc>
          <w:tcPr>
            <w:tcW w:w="680" w:type="dxa"/>
            <w:vMerge/>
            <w:tcBorders>
              <w:left w:val="single" w:sz="4" w:space="0" w:color="auto"/>
              <w:right w:val="single" w:sz="4" w:space="0" w:color="auto"/>
            </w:tcBorders>
          </w:tcPr>
          <w:p w:rsidR="006109B7" w:rsidRPr="006109B7" w:rsidRDefault="006109B7" w:rsidP="00170417">
            <w:pPr>
              <w:ind w:firstLine="567"/>
              <w:jc w:val="both"/>
              <w:rPr>
                <w:rFonts w:ascii="GHEA Grapalat" w:hAnsi="GHEA Grapalat" w:cs="Arial Armenian"/>
                <w:sz w:val="20"/>
              </w:rPr>
            </w:pPr>
          </w:p>
        </w:tc>
        <w:tc>
          <w:tcPr>
            <w:tcW w:w="2200" w:type="dxa"/>
            <w:vMerge/>
            <w:tcBorders>
              <w:left w:val="single" w:sz="4" w:space="0" w:color="auto"/>
            </w:tcBorders>
          </w:tcPr>
          <w:p w:rsidR="006109B7" w:rsidRPr="006109B7" w:rsidRDefault="006109B7" w:rsidP="00170417">
            <w:pPr>
              <w:jc w:val="center"/>
              <w:rPr>
                <w:rFonts w:ascii="GHEA Grapalat" w:hAnsi="GHEA Grapalat" w:cs="Arial"/>
                <w:sz w:val="20"/>
              </w:rPr>
            </w:pPr>
          </w:p>
        </w:tc>
        <w:tc>
          <w:tcPr>
            <w:tcW w:w="2453" w:type="dxa"/>
          </w:tcPr>
          <w:p w:rsidR="006109B7" w:rsidRPr="006109B7" w:rsidRDefault="006109B7" w:rsidP="00170417">
            <w:pPr>
              <w:jc w:val="center"/>
              <w:rPr>
                <w:rFonts w:ascii="GHEA Grapalat" w:hAnsi="GHEA Grapalat" w:cs="Arial"/>
                <w:sz w:val="20"/>
              </w:rPr>
            </w:pPr>
            <w:r w:rsidRPr="006109B7">
              <w:rPr>
                <w:rFonts w:ascii="GHEA Grapalat" w:hAnsi="GHEA Grapalat"/>
              </w:rPr>
              <w:t>период</w:t>
            </w:r>
          </w:p>
        </w:tc>
        <w:tc>
          <w:tcPr>
            <w:tcW w:w="5017" w:type="dxa"/>
            <w:vAlign w:val="center"/>
          </w:tcPr>
          <w:p w:rsidR="006109B7" w:rsidRPr="006109B7" w:rsidRDefault="006109B7" w:rsidP="00170417">
            <w:pPr>
              <w:jc w:val="center"/>
              <w:rPr>
                <w:rFonts w:ascii="GHEA Grapalat" w:hAnsi="GHEA Grapalat" w:cs="Arial"/>
                <w:sz w:val="20"/>
              </w:rPr>
            </w:pPr>
            <w:r w:rsidRPr="006109B7">
              <w:rPr>
                <w:rFonts w:ascii="GHEA Grapalat" w:hAnsi="GHEA Grapalat"/>
              </w:rPr>
              <w:t>сфера деятельности и выполненная работа</w:t>
            </w:r>
          </w:p>
        </w:tc>
      </w:tr>
      <w:tr w:rsidR="004B3AF9" w:rsidRPr="006109B7" w:rsidTr="00170417">
        <w:tblPrEx>
          <w:tblLook w:val="01E0" w:firstRow="1" w:lastRow="1" w:firstColumn="1" w:lastColumn="1" w:noHBand="0" w:noVBand="0"/>
        </w:tblPrEx>
        <w:tc>
          <w:tcPr>
            <w:tcW w:w="680" w:type="dxa"/>
          </w:tcPr>
          <w:p w:rsidR="004B3AF9" w:rsidRPr="006109B7" w:rsidRDefault="006109B7" w:rsidP="00170417">
            <w:pPr>
              <w:ind w:firstLine="567"/>
              <w:jc w:val="both"/>
              <w:rPr>
                <w:rFonts w:ascii="GHEA Grapalat" w:hAnsi="GHEA Grapalat" w:cs="Arial Armenian"/>
                <w:sz w:val="20"/>
                <w:lang w:val="hy-AM"/>
              </w:rPr>
            </w:pPr>
            <w:r w:rsidRPr="006109B7">
              <w:rPr>
                <w:rFonts w:ascii="GHEA Grapalat" w:hAnsi="GHEA Grapalat" w:cs="Arial Armenian"/>
                <w:sz w:val="20"/>
                <w:lang w:val="hy-AM"/>
              </w:rPr>
              <w:t>11</w:t>
            </w:r>
          </w:p>
        </w:tc>
        <w:tc>
          <w:tcPr>
            <w:tcW w:w="2200" w:type="dxa"/>
          </w:tcPr>
          <w:p w:rsidR="004B3AF9" w:rsidRPr="006109B7" w:rsidRDefault="006109B7" w:rsidP="006109B7">
            <w:pPr>
              <w:ind w:hanging="44"/>
              <w:jc w:val="center"/>
              <w:rPr>
                <w:rFonts w:ascii="GHEA Grapalat" w:hAnsi="GHEA Grapalat" w:cs="Arial Armenian"/>
                <w:sz w:val="20"/>
              </w:rPr>
            </w:pPr>
            <w:r w:rsidRPr="006109B7">
              <w:rPr>
                <w:rFonts w:ascii="GHEA Grapalat" w:hAnsi="GHEA Grapalat" w:cs="Arial Armenian"/>
                <w:sz w:val="20"/>
              </w:rPr>
              <w:t>Специалист по обслуживанию операционных систем: 1 специалист</w:t>
            </w:r>
          </w:p>
        </w:tc>
        <w:tc>
          <w:tcPr>
            <w:tcW w:w="2453" w:type="dxa"/>
          </w:tcPr>
          <w:p w:rsidR="006109B7" w:rsidRPr="006109B7" w:rsidRDefault="006109B7" w:rsidP="006109B7">
            <w:pPr>
              <w:ind w:firstLine="1"/>
              <w:jc w:val="center"/>
              <w:rPr>
                <w:rFonts w:ascii="GHEA Grapalat" w:hAnsi="GHEA Grapalat" w:cs="Arial Armenian"/>
                <w:sz w:val="20"/>
              </w:rPr>
            </w:pPr>
            <w:r w:rsidRPr="006109B7">
              <w:rPr>
                <w:rFonts w:ascii="GHEA Grapalat" w:hAnsi="GHEA Grapalat" w:cs="Arial Armenian"/>
                <w:sz w:val="20"/>
              </w:rPr>
              <w:t>за последние 7 лет</w:t>
            </w:r>
          </w:p>
          <w:p w:rsidR="004B3AF9" w:rsidRPr="006109B7" w:rsidRDefault="006109B7" w:rsidP="006109B7">
            <w:pPr>
              <w:ind w:firstLine="1"/>
              <w:jc w:val="center"/>
              <w:rPr>
                <w:rFonts w:ascii="GHEA Grapalat" w:hAnsi="GHEA Grapalat" w:cs="Arial Armenian"/>
                <w:sz w:val="20"/>
              </w:rPr>
            </w:pPr>
            <w:r w:rsidRPr="006109B7">
              <w:rPr>
                <w:rFonts w:ascii="GHEA Grapalat" w:hAnsi="GHEA Grapalat" w:cs="Arial Armenian"/>
                <w:sz w:val="20"/>
              </w:rPr>
              <w:t>5 лет профессионального опыта работы</w:t>
            </w:r>
          </w:p>
        </w:tc>
        <w:tc>
          <w:tcPr>
            <w:tcW w:w="5017" w:type="dxa"/>
          </w:tcPr>
          <w:p w:rsidR="004B3AF9" w:rsidRPr="006109B7" w:rsidRDefault="006109B7" w:rsidP="00170417">
            <w:pPr>
              <w:ind w:firstLine="567"/>
              <w:jc w:val="both"/>
              <w:rPr>
                <w:rFonts w:ascii="GHEA Grapalat" w:hAnsi="GHEA Grapalat" w:cs="Arial Armenian"/>
                <w:sz w:val="20"/>
              </w:rPr>
            </w:pPr>
            <w:r w:rsidRPr="006109B7">
              <w:rPr>
                <w:rFonts w:ascii="GHEA Grapalat" w:hAnsi="GHEA Grapalat" w:cs="Arial Armenian"/>
                <w:sz w:val="20"/>
              </w:rPr>
              <w:t>Опыт работы в сфере обслуживания серверов и операционных систем в качестве специалиста по обслуживанию операционных систем</w:t>
            </w:r>
          </w:p>
        </w:tc>
      </w:tr>
      <w:tr w:rsidR="004B3AF9" w:rsidRPr="006109B7" w:rsidTr="00170417">
        <w:tblPrEx>
          <w:tblLook w:val="01E0" w:firstRow="1" w:lastRow="1" w:firstColumn="1" w:lastColumn="1" w:noHBand="0" w:noVBand="0"/>
        </w:tblPrEx>
        <w:tc>
          <w:tcPr>
            <w:tcW w:w="680" w:type="dxa"/>
          </w:tcPr>
          <w:p w:rsidR="004B3AF9" w:rsidRPr="006109B7" w:rsidRDefault="006109B7" w:rsidP="00170417">
            <w:pPr>
              <w:ind w:firstLine="567"/>
              <w:jc w:val="both"/>
              <w:rPr>
                <w:rFonts w:ascii="GHEA Grapalat" w:hAnsi="GHEA Grapalat" w:cs="Arial Armenian"/>
                <w:sz w:val="20"/>
                <w:lang w:val="hy-AM"/>
              </w:rPr>
            </w:pPr>
            <w:r w:rsidRPr="006109B7">
              <w:rPr>
                <w:rFonts w:ascii="GHEA Grapalat" w:hAnsi="GHEA Grapalat" w:cs="Arial Armenian"/>
                <w:sz w:val="20"/>
                <w:lang w:val="hy-AM"/>
              </w:rPr>
              <w:t>22</w:t>
            </w:r>
          </w:p>
        </w:tc>
        <w:tc>
          <w:tcPr>
            <w:tcW w:w="2200" w:type="dxa"/>
          </w:tcPr>
          <w:p w:rsidR="004B3AF9" w:rsidRPr="006109B7" w:rsidRDefault="006109B7" w:rsidP="006109B7">
            <w:pPr>
              <w:ind w:hanging="44"/>
              <w:jc w:val="center"/>
              <w:rPr>
                <w:rFonts w:ascii="GHEA Grapalat" w:hAnsi="GHEA Grapalat" w:cs="Arial Armenian"/>
                <w:sz w:val="20"/>
              </w:rPr>
            </w:pPr>
            <w:r w:rsidRPr="006109B7">
              <w:rPr>
                <w:rFonts w:ascii="GHEA Grapalat" w:hAnsi="GHEA Grapalat" w:cs="Arial Armenian"/>
                <w:sz w:val="20"/>
              </w:rPr>
              <w:t>Программист: 1 специалист</w:t>
            </w:r>
          </w:p>
        </w:tc>
        <w:tc>
          <w:tcPr>
            <w:tcW w:w="2453" w:type="dxa"/>
          </w:tcPr>
          <w:p w:rsidR="006109B7" w:rsidRPr="006109B7" w:rsidRDefault="006109B7" w:rsidP="006109B7">
            <w:pPr>
              <w:jc w:val="center"/>
              <w:rPr>
                <w:rFonts w:ascii="GHEA Grapalat" w:hAnsi="GHEA Grapalat" w:cs="Arial Armenian"/>
                <w:sz w:val="20"/>
              </w:rPr>
            </w:pPr>
            <w:r w:rsidRPr="006109B7">
              <w:rPr>
                <w:rFonts w:ascii="GHEA Grapalat" w:hAnsi="GHEA Grapalat" w:cs="Arial Armenian"/>
                <w:sz w:val="20"/>
              </w:rPr>
              <w:t xml:space="preserve">за последние </w:t>
            </w:r>
            <w:r w:rsidRPr="006109B7">
              <w:rPr>
                <w:rFonts w:ascii="GHEA Grapalat" w:hAnsi="GHEA Grapalat" w:cs="Arial Armenian"/>
                <w:sz w:val="20"/>
                <w:lang w:val="hy-AM"/>
              </w:rPr>
              <w:t>3</w:t>
            </w:r>
            <w:r w:rsidRPr="006109B7">
              <w:rPr>
                <w:rFonts w:ascii="GHEA Grapalat" w:hAnsi="GHEA Grapalat" w:cs="Arial Armenian"/>
                <w:sz w:val="20"/>
              </w:rPr>
              <w:t xml:space="preserve"> лет</w:t>
            </w:r>
          </w:p>
          <w:p w:rsidR="004B3AF9" w:rsidRPr="006109B7" w:rsidRDefault="006109B7" w:rsidP="006109B7">
            <w:pPr>
              <w:jc w:val="center"/>
              <w:rPr>
                <w:rFonts w:ascii="GHEA Grapalat" w:hAnsi="GHEA Grapalat" w:cs="Arial Armenian"/>
                <w:sz w:val="20"/>
              </w:rPr>
            </w:pPr>
            <w:r w:rsidRPr="006109B7">
              <w:rPr>
                <w:rFonts w:ascii="GHEA Grapalat" w:hAnsi="GHEA Grapalat" w:cs="Arial Armenian"/>
                <w:sz w:val="20"/>
                <w:lang w:val="hy-AM"/>
              </w:rPr>
              <w:t>1</w:t>
            </w:r>
            <w:r w:rsidRPr="006109B7">
              <w:rPr>
                <w:rFonts w:ascii="GHEA Grapalat" w:hAnsi="GHEA Grapalat" w:cs="Arial Armenian"/>
                <w:sz w:val="20"/>
              </w:rPr>
              <w:t xml:space="preserve"> лет профессионального опыта работы</w:t>
            </w:r>
          </w:p>
        </w:tc>
        <w:tc>
          <w:tcPr>
            <w:tcW w:w="5017" w:type="dxa"/>
          </w:tcPr>
          <w:p w:rsidR="004B3AF9" w:rsidRPr="006109B7" w:rsidRDefault="006109B7" w:rsidP="00170417">
            <w:pPr>
              <w:ind w:firstLine="567"/>
              <w:jc w:val="both"/>
              <w:rPr>
                <w:rFonts w:ascii="GHEA Grapalat" w:hAnsi="GHEA Grapalat" w:cs="Arial Armenian"/>
                <w:sz w:val="20"/>
              </w:rPr>
            </w:pPr>
            <w:r w:rsidRPr="006109B7">
              <w:rPr>
                <w:rFonts w:ascii="GHEA Grapalat" w:hAnsi="GHEA Grapalat" w:cs="Arial Armenian"/>
                <w:sz w:val="20"/>
              </w:rPr>
              <w:t>Опыт работы программистом по проектированию, разработке и внедрению электронных систем управления</w:t>
            </w:r>
          </w:p>
        </w:tc>
      </w:tr>
    </w:tbl>
    <w:p w:rsidR="004B3AF9" w:rsidRPr="006109B7" w:rsidRDefault="004B3AF9" w:rsidP="004B3AF9">
      <w:pPr>
        <w:widowControl w:val="0"/>
        <w:tabs>
          <w:tab w:val="left" w:pos="1134"/>
        </w:tabs>
        <w:spacing w:after="160"/>
        <w:ind w:firstLine="567"/>
        <w:jc w:val="both"/>
        <w:rPr>
          <w:rFonts w:ascii="GHEA Grapalat" w:hAnsi="GHEA Grapalat"/>
        </w:rPr>
      </w:pPr>
      <w:r w:rsidRPr="006109B7">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4B3AF9" w:rsidRPr="009044F1" w:rsidRDefault="004B3AF9" w:rsidP="004B3AF9">
      <w:pPr>
        <w:widowControl w:val="0"/>
        <w:tabs>
          <w:tab w:val="left" w:pos="1134"/>
        </w:tabs>
        <w:spacing w:after="160"/>
        <w:ind w:firstLine="567"/>
        <w:jc w:val="both"/>
        <w:rPr>
          <w:rFonts w:ascii="GHEA Grapalat" w:hAnsi="GHEA Grapalat" w:cs="Sylfaen"/>
        </w:rPr>
      </w:pPr>
      <w:r w:rsidRPr="006109B7">
        <w:rPr>
          <w:rFonts w:ascii="GHEA Grapalat" w:hAnsi="GHEA Grapalat"/>
        </w:rPr>
        <w:t>2.5.</w:t>
      </w:r>
      <w:r w:rsidRPr="006109B7">
        <w:rPr>
          <w:rFonts w:ascii="GHEA Grapalat" w:hAnsi="GHEA Grapalat"/>
        </w:rPr>
        <w:tab/>
        <w:t>Заключаемый</w:t>
      </w:r>
      <w:r w:rsidRPr="009044F1">
        <w:rPr>
          <w:rFonts w:ascii="GHEA Grapalat" w:hAnsi="GHEA Grapalat"/>
        </w:rPr>
        <w:t xml:space="preserve">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rPr>
        <w:t xml:space="preserve"> (на о</w:t>
      </w:r>
      <w:r w:rsidRPr="00325476">
        <w:rPr>
          <w:rFonts w:ascii="GHEA Grapalat" w:hAnsi="GHEA Grapalat"/>
        </w:rPr>
        <w:t>дин и тот же</w:t>
      </w:r>
      <w:r>
        <w:rPr>
          <w:rFonts w:ascii="GHEA Grapalat" w:hAnsi="GHEA Grapalat"/>
        </w:rPr>
        <w:t xml:space="preserve"> лот)</w:t>
      </w:r>
      <w:r w:rsidRPr="009044F1">
        <w:rPr>
          <w:rFonts w:ascii="GHEA Grapalat" w:hAnsi="GHEA Grapalat"/>
        </w:rPr>
        <w:t xml:space="preserve">. </w:t>
      </w:r>
    </w:p>
    <w:p w:rsidR="004B3AF9" w:rsidRPr="009044F1" w:rsidRDefault="004B3AF9" w:rsidP="004B3AF9">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4B3AF9" w:rsidRPr="009044F1" w:rsidRDefault="004B3AF9" w:rsidP="004B3AF9">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4B3AF9" w:rsidRPr="00ED3BA4" w:rsidRDefault="004B3AF9" w:rsidP="004B3AF9">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sidRPr="00613836">
        <w:rPr>
          <w:rFonts w:ascii="GHEA Grapalat" w:hAnsi="GHEA Grapalat"/>
          <w:sz w:val="24"/>
          <w:szCs w:val="24"/>
        </w:rPr>
        <w:t>(на о</w:t>
      </w:r>
      <w:r w:rsidRPr="00325476">
        <w:rPr>
          <w:rFonts w:ascii="GHEA Grapalat" w:hAnsi="GHEA Grapalat"/>
          <w:sz w:val="24"/>
          <w:szCs w:val="24"/>
        </w:rPr>
        <w:t>дин и тот же</w:t>
      </w:r>
      <w:r w:rsidRPr="00613836">
        <w:rPr>
          <w:rFonts w:ascii="GHEA Grapalat" w:hAnsi="GHEA Grapalat"/>
          <w:sz w:val="24"/>
          <w:szCs w:val="24"/>
        </w:rPr>
        <w:t xml:space="preserve"> лот</w:t>
      </w:r>
      <w:r>
        <w:rPr>
          <w:rFonts w:ascii="GHEA Grapalat" w:hAnsi="GHEA Grapalat"/>
        </w:rPr>
        <w:t>)</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E2CCB" w:rsidRPr="009044F1" w:rsidRDefault="004B3AF9" w:rsidP="004B3AF9">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lastRenderedPageBreak/>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1D7DC4">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D7DC4">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1D7DC4">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2843AD">
        <w:rPr>
          <w:rFonts w:ascii="GHEA Grapalat" w:hAnsi="GHEA Grapalat"/>
          <w:sz w:val="24"/>
          <w:szCs w:val="24"/>
        </w:rPr>
        <w:t xml:space="preserve">г. Ереван, ул. М. </w:t>
      </w:r>
      <w:proofErr w:type="spellStart"/>
      <w:r w:rsidR="002843AD">
        <w:rPr>
          <w:rFonts w:ascii="GHEA Grapalat" w:hAnsi="GHEA Grapalat"/>
          <w:sz w:val="24"/>
          <w:szCs w:val="24"/>
        </w:rPr>
        <w:t>Гераци</w:t>
      </w:r>
      <w:proofErr w:type="spellEnd"/>
      <w:r w:rsidR="002843AD">
        <w:rPr>
          <w:rFonts w:ascii="GHEA Grapalat" w:hAnsi="GHEA Grapalat"/>
          <w:sz w:val="24"/>
          <w:szCs w:val="24"/>
        </w:rPr>
        <w:t>, д. 12</w:t>
      </w:r>
      <w:r>
        <w:rPr>
          <w:rFonts w:ascii="GHEA Grapalat" w:hAnsi="GHEA Grapalat"/>
          <w:sz w:val="24"/>
          <w:szCs w:val="24"/>
        </w:rPr>
        <w:t xml:space="preserve"> не позднее, чем </w:t>
      </w:r>
      <w:r w:rsidR="009415D8">
        <w:rPr>
          <w:rFonts w:ascii="GHEA Grapalat" w:hAnsi="GHEA Grapalat"/>
          <w:sz w:val="24"/>
          <w:szCs w:val="24"/>
        </w:rPr>
        <w:t xml:space="preserve">в </w:t>
      </w:r>
      <w:r w:rsidR="009415D8" w:rsidRPr="009415D8">
        <w:rPr>
          <w:rFonts w:ascii="GHEA Grapalat" w:hAnsi="GHEA Grapalat"/>
          <w:b/>
          <w:sz w:val="24"/>
          <w:szCs w:val="24"/>
        </w:rPr>
        <w:t>10:30</w:t>
      </w:r>
      <w:r w:rsidRPr="009415D8">
        <w:rPr>
          <w:rFonts w:ascii="GHEA Grapalat" w:hAnsi="GHEA Grapalat"/>
          <w:b/>
          <w:sz w:val="24"/>
          <w:szCs w:val="24"/>
        </w:rPr>
        <w:t xml:space="preserve"> часов </w:t>
      </w:r>
      <w:r w:rsidR="007C0D3B" w:rsidRPr="007C0D3B">
        <w:rPr>
          <w:rFonts w:ascii="GHEA Grapalat" w:hAnsi="GHEA Grapalat"/>
          <w:b/>
          <w:sz w:val="24"/>
          <w:szCs w:val="24"/>
        </w:rPr>
        <w:t>7</w:t>
      </w:r>
      <w:r w:rsidRPr="009415D8">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1D7DC4">
      <w:pPr>
        <w:pStyle w:val="BodyTextIndent2"/>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9415D8" w:rsidRPr="009415D8">
        <w:rPr>
          <w:rFonts w:ascii="GHEA Grapalat" w:hAnsi="GHEA Grapalat"/>
          <w:sz w:val="24"/>
          <w:szCs w:val="24"/>
        </w:rPr>
        <w:t xml:space="preserve"> </w:t>
      </w:r>
      <w:r w:rsidR="00D60FD9">
        <w:rPr>
          <w:rFonts w:ascii="GHEA Grapalat" w:hAnsi="GHEA Grapalat"/>
          <w:sz w:val="24"/>
          <w:szCs w:val="24"/>
        </w:rPr>
        <w:t xml:space="preserve">Вардан </w:t>
      </w:r>
      <w:proofErr w:type="spellStart"/>
      <w:r w:rsidR="00D60FD9">
        <w:rPr>
          <w:rFonts w:ascii="GHEA Grapalat" w:hAnsi="GHEA Grapalat"/>
          <w:sz w:val="24"/>
          <w:szCs w:val="24"/>
        </w:rPr>
        <w:t>Оганнисян</w:t>
      </w:r>
      <w:proofErr w:type="spellEnd"/>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w:t>
      </w:r>
      <w:r>
        <w:rPr>
          <w:rFonts w:ascii="GHEA Grapalat" w:hAnsi="GHEA Grapalat"/>
          <w:sz w:val="24"/>
          <w:szCs w:val="24"/>
        </w:rPr>
        <w:lastRenderedPageBreak/>
        <w:t xml:space="preserve">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4B3AF9" w:rsidRPr="00D3436F" w:rsidRDefault="004B3AF9" w:rsidP="004B3AF9">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4B3AF9" w:rsidRDefault="004B3AF9" w:rsidP="004B3AF9">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rsidR="004B3AF9" w:rsidRDefault="004B3AF9" w:rsidP="004B3AF9">
      <w:pPr>
        <w:jc w:val="both"/>
        <w:rPr>
          <w:rFonts w:ascii="GHEA Grapalat" w:hAnsi="GHEA Grapalat"/>
        </w:rPr>
      </w:pPr>
      <w:r>
        <w:rPr>
          <w:rFonts w:ascii="GHEA Grapalat" w:hAnsi="GHEA Grapalat"/>
        </w:rPr>
        <w:t xml:space="preserve">   а) подтверждение о соответствии своих данных и данных аффилированных с ним лиц требованиям права на участие, установленным настоящим приглашением;</w:t>
      </w:r>
    </w:p>
    <w:p w:rsidR="004B3AF9" w:rsidRDefault="004B3AF9" w:rsidP="004B3AF9">
      <w:pPr>
        <w:jc w:val="both"/>
        <w:rPr>
          <w:rFonts w:ascii="GHEA Grapalat" w:hAnsi="GHEA Grapalat"/>
        </w:rPr>
      </w:pPr>
      <w:r>
        <w:rPr>
          <w:rFonts w:ascii="GHEA Grapalat" w:hAnsi="GHEA Grapalat"/>
        </w:rPr>
        <w:t xml:space="preserve">   б) </w:t>
      </w:r>
      <w:r w:rsidRPr="008C1FF8">
        <w:rPr>
          <w:rFonts w:ascii="GHEA Grapalat" w:hAnsi="GHEA Grapalat"/>
        </w:rPr>
        <w:t>документы, предусмотренные настоящим приглашением, подтверждающие его соответствие квалификационным критериям</w:t>
      </w:r>
      <w:r>
        <w:rPr>
          <w:rFonts w:ascii="GHEA Grapalat" w:hAnsi="GHEA Grapalat"/>
        </w:rPr>
        <w:t>;</w:t>
      </w:r>
      <w:r w:rsidRPr="00D3436F">
        <w:rPr>
          <w:rFonts w:ascii="GHEA Grapalat" w:hAnsi="GHEA Grapalat"/>
        </w:rPr>
        <w:t xml:space="preserve">    </w:t>
      </w:r>
    </w:p>
    <w:p w:rsidR="004B3AF9" w:rsidRDefault="004B3AF9" w:rsidP="004B3AF9">
      <w:pPr>
        <w:ind w:firstLine="284"/>
        <w:jc w:val="both"/>
        <w:rPr>
          <w:rFonts w:ascii="GHEA Grapalat" w:hAnsi="GHEA Grapalat"/>
        </w:rPr>
      </w:pPr>
      <w:r>
        <w:rPr>
          <w:rFonts w:ascii="GHEA Grapalat" w:hAnsi="GHEA Grapalat"/>
        </w:rPr>
        <w:t xml:space="preserve">в) объявление об отсутствии недобросовестной конкуренции,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4B3AF9" w:rsidRDefault="004B3AF9" w:rsidP="004B3AF9">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4B3AF9" w:rsidRDefault="004B3AF9" w:rsidP="004B3AF9">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декларация, публикуется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r w:rsidRPr="005838BB">
        <w:rPr>
          <w:rFonts w:ascii="GHEA Grapalat" w:hAnsi="GHEA Grapalat"/>
          <w:vertAlign w:val="superscript"/>
          <w:lang w:val="hy-AM"/>
        </w:rPr>
        <w:t>6</w:t>
      </w:r>
      <w:r>
        <w:rPr>
          <w:rFonts w:ascii="GHEA Grapalat" w:hAnsi="GHEA Grapalat"/>
          <w:vertAlign w:val="superscript"/>
          <w:lang w:val="hy-AM"/>
        </w:rPr>
        <w:t>.1</w:t>
      </w:r>
      <w:r w:rsidRPr="005838BB">
        <w:rPr>
          <w:rFonts w:ascii="GHEA Grapalat" w:hAnsi="GHEA Grapalat"/>
          <w:vertAlign w:val="superscript"/>
        </w:rPr>
        <w:t xml:space="preserve"> </w:t>
      </w:r>
    </w:p>
    <w:p w:rsidR="004B3AF9" w:rsidRPr="009044F1" w:rsidRDefault="004B3AF9" w:rsidP="004B3AF9">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rsidR="004B3AF9" w:rsidRPr="004B3AF9" w:rsidRDefault="004B3AF9" w:rsidP="004B3AF9">
      <w:pPr>
        <w:widowControl w:val="0"/>
        <w:tabs>
          <w:tab w:val="left" w:pos="1134"/>
        </w:tabs>
        <w:spacing w:after="160"/>
        <w:ind w:firstLine="567"/>
        <w:jc w:val="both"/>
        <w:rPr>
          <w:rFonts w:ascii="GHEA Grapalat" w:hAnsi="GHEA Grapalat"/>
        </w:rPr>
      </w:pPr>
      <w:r>
        <w:rPr>
          <w:rFonts w:ascii="GHEA Grapalat" w:hAnsi="GHEA Grapalat"/>
        </w:rPr>
        <w:t>3</w:t>
      </w:r>
      <w:r w:rsidRPr="009044F1">
        <w:rPr>
          <w:rFonts w:ascii="GHEA Grapalat" w:hAnsi="GHEA Grapalat"/>
        </w:rPr>
        <w:t>)</w:t>
      </w:r>
      <w:r>
        <w:rPr>
          <w:rFonts w:ascii="GHEA Grapalat" w:hAnsi="GHEA Grapalat"/>
        </w:rPr>
        <w:t xml:space="preserve"> </w:t>
      </w:r>
      <w:r w:rsidRPr="009044F1">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4B3AF9" w:rsidRPr="00D3436F" w:rsidRDefault="004B3AF9" w:rsidP="004B3AF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4</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4B3AF9" w:rsidRDefault="004B3AF9" w:rsidP="004B3AF9">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4B3AF9" w:rsidRDefault="004B3AF9" w:rsidP="004B3AF9">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4B3AF9" w:rsidRDefault="004B3AF9" w:rsidP="004B3AF9">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Default="00721677" w:rsidP="001D7DC4">
      <w:pPr>
        <w:pStyle w:val="norm"/>
        <w:widowControl w:val="0"/>
        <w:spacing w:line="240" w:lineRule="auto"/>
        <w:ind w:firstLine="0"/>
        <w:contextualSpacing/>
        <w:rPr>
          <w:rFonts w:ascii="GHEA Grapalat" w:hAnsi="GHEA Grapalat" w:cs="Sylfaen"/>
          <w:sz w:val="24"/>
          <w:szCs w:val="24"/>
        </w:rPr>
      </w:pP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lastRenderedPageBreak/>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Pr>
          <w:rFonts w:ascii="GHEA Grapalat" w:hAnsi="GHEA Grapalat"/>
          <w:sz w:val="24"/>
          <w:szCs w:val="24"/>
        </w:rPr>
        <w:t>б)</w:t>
      </w:r>
      <w:r w:rsidRPr="00483ED3">
        <w:rPr>
          <w:rFonts w:ascii="GHEA Grapalat" w:hAnsi="GHEA Grapalat"/>
          <w:b/>
          <w:sz w:val="24"/>
          <w:szCs w:val="24"/>
        </w:rPr>
        <w:t xml:space="preserve"> участник представляет ценовое предложение с учетом максимальных цен на каждый вид услуг, установленных настоящим приглашением</w:t>
      </w:r>
      <w:r w:rsidRPr="00483ED3">
        <w:rPr>
          <w:rFonts w:ascii="GHEA Grapalat" w:hAnsi="GHEA Grapalat"/>
          <w:b/>
          <w:sz w:val="24"/>
          <w:szCs w:val="24"/>
          <w:lang w:val="hy-AM"/>
        </w:rPr>
        <w:t xml:space="preserve">, </w:t>
      </w:r>
      <w:r w:rsidRPr="00483ED3">
        <w:rPr>
          <w:rFonts w:ascii="GHEA Grapalat" w:hAnsi="GHEA Grapalat"/>
          <w:b/>
          <w:sz w:val="24"/>
          <w:szCs w:val="24"/>
        </w:rPr>
        <w:t>учитывая, что выплаты за услуги, предоставляемые в рамках заключаемого договора, осуществляются по следующей формуле ВС= ЦУ/</w:t>
      </w:r>
      <w:proofErr w:type="spellStart"/>
      <w:r w:rsidRPr="00483ED3">
        <w:rPr>
          <w:rFonts w:ascii="GHEA Grapalat" w:hAnsi="GHEA Grapalat"/>
          <w:b/>
          <w:sz w:val="24"/>
          <w:szCs w:val="24"/>
        </w:rPr>
        <w:t>С</w:t>
      </w:r>
      <w:r w:rsidR="007861DD" w:rsidRPr="00483ED3">
        <w:rPr>
          <w:rFonts w:ascii="GHEA Grapalat" w:hAnsi="GHEA Grapalat"/>
          <w:b/>
          <w:sz w:val="24"/>
          <w:szCs w:val="24"/>
        </w:rPr>
        <w:t>ц</w:t>
      </w:r>
      <w:r w:rsidRPr="00483ED3">
        <w:rPr>
          <w:rFonts w:ascii="GHEA Grapalat" w:hAnsi="GHEA Grapalat"/>
          <w:b/>
          <w:sz w:val="24"/>
          <w:szCs w:val="24"/>
        </w:rPr>
        <w:t>xУxК</w:t>
      </w:r>
      <w:proofErr w:type="spellEnd"/>
      <w:r w:rsidR="007861DD" w:rsidRPr="00483ED3">
        <w:rPr>
          <w:rFonts w:ascii="GHEA Grapalat" w:hAnsi="GHEA Grapalat"/>
          <w:b/>
          <w:sz w:val="24"/>
          <w:szCs w:val="24"/>
        </w:rPr>
        <w:t>, где:</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sidRPr="00483ED3">
        <w:rPr>
          <w:rFonts w:ascii="GHEA Grapalat" w:hAnsi="GHEA Grapalat"/>
          <w:b/>
          <w:sz w:val="24"/>
          <w:szCs w:val="24"/>
        </w:rPr>
        <w:t>ВС-сумма, выплачиваемая за оказание отдельных видов услуг, установленных договором</w:t>
      </w:r>
      <w:r w:rsidR="00F00004" w:rsidRPr="00483ED3">
        <w:rPr>
          <w:rFonts w:ascii="GHEA Grapalat" w:hAnsi="GHEA Grapalat"/>
          <w:b/>
          <w:sz w:val="24"/>
          <w:szCs w:val="24"/>
        </w:rPr>
        <w:t>,</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sidRPr="00483ED3">
        <w:rPr>
          <w:rFonts w:ascii="GHEA Grapalat" w:hAnsi="GHEA Grapalat"/>
          <w:b/>
          <w:sz w:val="24"/>
          <w:szCs w:val="24"/>
        </w:rPr>
        <w:t xml:space="preserve">ЦУ -итоговая цена, предложенная </w:t>
      </w:r>
      <w:r w:rsidR="0038256B" w:rsidRPr="00483ED3">
        <w:rPr>
          <w:rFonts w:ascii="GHEA Grapalat" w:hAnsi="GHEA Grapalat"/>
          <w:b/>
          <w:sz w:val="24"/>
          <w:szCs w:val="24"/>
        </w:rPr>
        <w:t>ото</w:t>
      </w:r>
      <w:r w:rsidRPr="00483ED3">
        <w:rPr>
          <w:rFonts w:ascii="GHEA Grapalat" w:hAnsi="GHEA Grapalat"/>
          <w:b/>
          <w:sz w:val="24"/>
          <w:szCs w:val="24"/>
        </w:rPr>
        <w:t>бранным участником</w:t>
      </w:r>
      <w:r w:rsidR="00F00004" w:rsidRPr="00483ED3">
        <w:rPr>
          <w:rFonts w:ascii="GHEA Grapalat" w:hAnsi="GHEA Grapalat"/>
          <w:b/>
          <w:sz w:val="24"/>
          <w:szCs w:val="24"/>
        </w:rPr>
        <w:t>,</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sidRPr="00483ED3">
        <w:rPr>
          <w:rFonts w:ascii="GHEA Grapalat" w:hAnsi="GHEA Grapalat"/>
          <w:b/>
          <w:sz w:val="24"/>
          <w:szCs w:val="24"/>
        </w:rPr>
        <w:t>СЦ- совокупность максимальных единиц цен, установленных для оказания услуги</w:t>
      </w:r>
      <w:r w:rsidR="00F00004" w:rsidRPr="00483ED3">
        <w:rPr>
          <w:rFonts w:ascii="GHEA Grapalat" w:hAnsi="GHEA Grapalat"/>
          <w:b/>
          <w:sz w:val="24"/>
          <w:szCs w:val="24"/>
        </w:rPr>
        <w:t>,</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sidRPr="00483ED3">
        <w:rPr>
          <w:rFonts w:ascii="GHEA Grapalat" w:hAnsi="GHEA Grapalat"/>
          <w:b/>
          <w:sz w:val="24"/>
          <w:szCs w:val="24"/>
        </w:rPr>
        <w:t>У-цена на максимальную единицу предоставленной услуги</w:t>
      </w:r>
      <w:r w:rsidR="00F00004" w:rsidRPr="00483ED3">
        <w:rPr>
          <w:rFonts w:ascii="GHEA Grapalat" w:hAnsi="GHEA Grapalat"/>
          <w:b/>
          <w:sz w:val="24"/>
          <w:szCs w:val="24"/>
        </w:rPr>
        <w:t>,</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sidRPr="00483ED3">
        <w:rPr>
          <w:rFonts w:ascii="GHEA Grapalat" w:hAnsi="GHEA Grapalat"/>
          <w:b/>
          <w:sz w:val="24"/>
          <w:szCs w:val="24"/>
        </w:rPr>
        <w:t>К-количество предоставленных услуг.</w:t>
      </w:r>
    </w:p>
    <w:p w:rsidR="00B95FE0" w:rsidRPr="009044F1" w:rsidRDefault="00A70A2B" w:rsidP="007B18B8">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lastRenderedPageBreak/>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7B18B8">
      <w:pPr>
        <w:pStyle w:val="BodyTextIndent2"/>
        <w:widowControl w:val="0"/>
        <w:spacing w:line="240" w:lineRule="auto"/>
        <w:ind w:firstLine="567"/>
        <w:contextualSpacing/>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204A09">
      <w:pPr>
        <w:pStyle w:val="BodyTextIndent"/>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204A09">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204A09">
      <w:pPr>
        <w:pStyle w:val="BodyTextIndent2"/>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w:t>
      </w:r>
      <w:r w:rsidR="007C0D3B" w:rsidRPr="003723C3">
        <w:rPr>
          <w:rFonts w:ascii="GHEA Grapalat" w:hAnsi="GHEA Grapalat"/>
          <w:b/>
          <w:sz w:val="24"/>
          <w:szCs w:val="24"/>
        </w:rPr>
        <w:t>7</w:t>
      </w:r>
      <w:r w:rsidR="00A9098A" w:rsidRPr="00204A09">
        <w:rPr>
          <w:rFonts w:ascii="GHEA Grapalat" w:hAnsi="GHEA Grapalat"/>
          <w:b/>
          <w:sz w:val="24"/>
          <w:szCs w:val="24"/>
        </w:rPr>
        <w:t xml:space="preserve">-ый день в </w:t>
      </w:r>
      <w:r w:rsidR="00204A09" w:rsidRPr="00204A09">
        <w:rPr>
          <w:rFonts w:ascii="GHEA Grapalat" w:hAnsi="GHEA Grapalat"/>
          <w:b/>
          <w:sz w:val="24"/>
          <w:szCs w:val="24"/>
        </w:rPr>
        <w:t>10:30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204A09">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w:t>
      </w:r>
      <w:r w:rsidRPr="009044F1">
        <w:rPr>
          <w:rFonts w:ascii="GHEA Grapalat" w:hAnsi="GHEA Grapalat"/>
          <w:sz w:val="24"/>
          <w:szCs w:val="24"/>
        </w:rPr>
        <w:lastRenderedPageBreak/>
        <w:t xml:space="preserve">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C832E0" w:rsidRPr="00A01157" w:rsidRDefault="00FD2748" w:rsidP="00C832E0">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204A09">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lastRenderedPageBreak/>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204A09">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204A09">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204A09">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204A09">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204A09">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204A09">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w:t>
      </w:r>
      <w:r w:rsidR="00BD06DB">
        <w:rPr>
          <w:rFonts w:ascii="GHEA Grapalat" w:hAnsi="GHEA Grapalat"/>
        </w:rPr>
        <w:lastRenderedPageBreak/>
        <w:t>(уведомления)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204A09">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204A09">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6D55DC" w:rsidRPr="0087724F" w:rsidRDefault="00C61E94" w:rsidP="00204A09">
      <w:pPr>
        <w:widowControl w:val="0"/>
        <w:tabs>
          <w:tab w:val="left" w:pos="1276"/>
        </w:tabs>
        <w:ind w:firstLine="567"/>
        <w:contextualSpacing/>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204A09">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204A09">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204A09">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204A09">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lastRenderedPageBreak/>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D60FD9" w:rsidRDefault="00A150A9" w:rsidP="00D60FD9">
      <w:pPr>
        <w:widowControl w:val="0"/>
        <w:ind w:firstLine="567"/>
        <w:contextualSpacing/>
        <w:jc w:val="both"/>
        <w:rPr>
          <w:rFonts w:ascii="GHEA Grapalat" w:hAnsi="GHEA Grapalat"/>
        </w:rPr>
      </w:pPr>
      <w:r w:rsidRPr="00D60FD9">
        <w:rPr>
          <w:rFonts w:ascii="GHEA Grapalat" w:hAnsi="GHEA Grapalat"/>
        </w:rPr>
        <w:t>8.</w:t>
      </w:r>
      <w:r w:rsidR="000E624C" w:rsidRPr="00D60FD9">
        <w:rPr>
          <w:rFonts w:ascii="GHEA Grapalat" w:hAnsi="GHEA Grapalat"/>
        </w:rPr>
        <w:t>1</w:t>
      </w:r>
      <w:r w:rsidR="00E520F6" w:rsidRPr="00D60FD9">
        <w:rPr>
          <w:rFonts w:ascii="GHEA Grapalat" w:hAnsi="GHEA Grapalat"/>
        </w:rPr>
        <w:t>8</w:t>
      </w:r>
      <w:r w:rsidRPr="00D60FD9">
        <w:rPr>
          <w:rFonts w:ascii="GHEA Grapalat" w:hAnsi="GHEA Grapalat"/>
        </w:rPr>
        <w:t>.</w:t>
      </w:r>
      <w:r w:rsidR="00EE0CB1" w:rsidRPr="00D60FD9">
        <w:rPr>
          <w:rFonts w:ascii="GHEA Grapalat" w:hAnsi="GHEA Grapalat"/>
        </w:rPr>
        <w:tab/>
      </w:r>
      <w:r w:rsidR="00D60FD9" w:rsidRPr="00D60FD9">
        <w:rPr>
          <w:rFonts w:ascii="GHEA Grapalat" w:hAnsi="GHEA Grapalat"/>
        </w:rPr>
        <w:t>Оценка заявок и определение отобранного участника осуществляются по отдельным лотам.</w:t>
      </w:r>
    </w:p>
    <w:p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204A09">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204A09">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204A09">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204A09">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204A09">
      <w:pPr>
        <w:pStyle w:val="BodyTextIndent2"/>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rsidR="00EE5A30" w:rsidRPr="00B6749E" w:rsidRDefault="00EE5A30" w:rsidP="00204A09">
      <w:pPr>
        <w:pStyle w:val="BodyTextIndent2"/>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204A09">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204A09">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BodyTextIndent2"/>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lastRenderedPageBreak/>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76488">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7648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4B3AF9" w:rsidRDefault="004B3AF9" w:rsidP="004B3AF9">
      <w:pPr>
        <w:widowControl w:val="0"/>
        <w:tabs>
          <w:tab w:val="left" w:pos="1276"/>
        </w:tabs>
        <w:spacing w:after="160"/>
        <w:ind w:firstLine="567"/>
        <w:jc w:val="both"/>
        <w:rPr>
          <w:rFonts w:ascii="GHEA Grapalat" w:hAnsi="GHEA Grapalat" w:cs="Sylfaen"/>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w:t>
      </w:r>
      <w:r>
        <w:rPr>
          <w:rFonts w:ascii="GHEA Grapalat" w:hAnsi="GHEA Grapalat"/>
          <w:color w:val="000000" w:themeColor="text1"/>
        </w:rPr>
        <w:t xml:space="preserve">я </w:t>
      </w:r>
      <w:r w:rsidRPr="00681C1F">
        <w:rPr>
          <w:rFonts w:ascii="GHEA Grapalat" w:hAnsi="GHEA Grapalat"/>
          <w:color w:val="000000" w:themeColor="text1"/>
        </w:rPr>
        <w:t xml:space="preserve">договора отобранный участник в течение </w:t>
      </w:r>
      <w:r>
        <w:rPr>
          <w:rFonts w:ascii="GHEA Grapalat" w:hAnsi="GHEA Grapalat"/>
          <w:color w:val="000000" w:themeColor="text1"/>
        </w:rPr>
        <w:t>5</w:t>
      </w:r>
      <w:r w:rsidRPr="00681C1F">
        <w:rPr>
          <w:rFonts w:ascii="GHEA Grapalat" w:hAnsi="GHEA Grapalat"/>
          <w:color w:val="000000" w:themeColor="text1"/>
        </w:rPr>
        <w:t xml:space="preserve">-и рабочих дней </w:t>
      </w:r>
      <w:r>
        <w:rPr>
          <w:rFonts w:ascii="GHEA Grapalat" w:hAnsi="GHEA Grapalat"/>
          <w:color w:val="000000" w:themeColor="text1"/>
        </w:rPr>
        <w:t xml:space="preserve">после </w:t>
      </w:r>
      <w:r w:rsidRPr="00681C1F">
        <w:rPr>
          <w:rFonts w:ascii="GHEA Grapalat" w:hAnsi="GHEA Grapalat"/>
          <w:color w:val="000000" w:themeColor="text1"/>
        </w:rPr>
        <w:t>дня его получения, обязан представить обеспечени</w:t>
      </w:r>
      <w:r>
        <w:rPr>
          <w:rFonts w:ascii="GHEA Grapalat" w:hAnsi="GHEA Grapalat"/>
          <w:color w:val="000000" w:themeColor="text1"/>
        </w:rPr>
        <w:t>е</w:t>
      </w:r>
      <w:r w:rsidRPr="00681C1F">
        <w:rPr>
          <w:rFonts w:ascii="GHEA Grapalat" w:hAnsi="GHEA Grapalat"/>
          <w:color w:val="000000" w:themeColor="text1"/>
        </w:rPr>
        <w:t xml:space="preserve"> договора.</w:t>
      </w:r>
      <w:r w:rsidRPr="00EA7411">
        <w:rPr>
          <w:rFonts w:ascii="GHEA Grapalat" w:hAnsi="GHEA Grapalat"/>
        </w:rPr>
        <w:t xml:space="preserve"> </w:t>
      </w:r>
      <w:r w:rsidRPr="00681C1F">
        <w:rPr>
          <w:rFonts w:ascii="GHEA Grapalat" w:hAnsi="GHEA Grapalat"/>
          <w:color w:val="000000" w:themeColor="text1"/>
        </w:rPr>
        <w:t>С отобранным участником заключается договор, если он представляет обеспечени</w:t>
      </w:r>
      <w:r>
        <w:rPr>
          <w:rFonts w:ascii="GHEA Grapalat" w:hAnsi="GHEA Grapalat"/>
          <w:color w:val="000000" w:themeColor="text1"/>
        </w:rPr>
        <w:t>е</w:t>
      </w:r>
      <w:r w:rsidRPr="00681C1F">
        <w:rPr>
          <w:rFonts w:ascii="GHEA Grapalat" w:hAnsi="GHEA Grapalat"/>
          <w:color w:val="000000" w:themeColor="text1"/>
        </w:rPr>
        <w:t xml:space="preserve"> договора(</w:t>
      </w:r>
      <w:r>
        <w:rPr>
          <w:rFonts w:ascii="GHEA Grapalat" w:hAnsi="GHEA Grapalat"/>
          <w:color w:val="000000" w:themeColor="text1"/>
        </w:rPr>
        <w:t>предоплаты</w:t>
      </w:r>
      <w:r w:rsidRPr="00681C1F">
        <w:rPr>
          <w:rFonts w:ascii="GHEA Grapalat" w:hAnsi="GHEA Grapalat"/>
          <w:color w:val="000000" w:themeColor="text1"/>
        </w:rPr>
        <w:t>)</w:t>
      </w:r>
      <w:r>
        <w:rPr>
          <w:rFonts w:ascii="GHEA Grapalat" w:hAnsi="GHEA Grapalat"/>
          <w:color w:val="000000" w:themeColor="text1"/>
        </w:rPr>
        <w:t>.</w:t>
      </w:r>
    </w:p>
    <w:p w:rsidR="004B3AF9" w:rsidRPr="00853D2D" w:rsidRDefault="004B3AF9" w:rsidP="004B3AF9">
      <w:pPr>
        <w:widowControl w:val="0"/>
        <w:tabs>
          <w:tab w:val="left" w:pos="1276"/>
        </w:tabs>
        <w:spacing w:after="160"/>
        <w:ind w:firstLine="567"/>
        <w:jc w:val="both"/>
        <w:rPr>
          <w:rFonts w:ascii="GHEA Grapalat" w:hAnsi="GHEA Grapalat"/>
        </w:rPr>
      </w:pPr>
      <w:r w:rsidRPr="00853D2D">
        <w:rPr>
          <w:rFonts w:ascii="GHEA Grapalat" w:hAnsi="GHEA Grapalat"/>
        </w:rPr>
        <w:t>10.3.</w:t>
      </w:r>
      <w:r w:rsidRPr="00853D2D">
        <w:rPr>
          <w:rFonts w:ascii="GHEA Grapalat" w:hAnsi="GHEA Grapalat"/>
        </w:rPr>
        <w:tab/>
        <w:t xml:space="preserve">Размер обеспечения договора составляет </w:t>
      </w:r>
      <w:r>
        <w:rPr>
          <w:rFonts w:ascii="GHEA Grapalat" w:hAnsi="GHEA Grapalat"/>
        </w:rPr>
        <w:t>10</w:t>
      </w:r>
      <w:r w:rsidRPr="004B3AF9">
        <w:rPr>
          <w:rFonts w:ascii="GHEA Grapalat" w:hAnsi="GHEA Grapalat"/>
        </w:rPr>
        <w:t xml:space="preserve"> </w:t>
      </w:r>
      <w:r w:rsidRPr="00853D2D">
        <w:rPr>
          <w:rFonts w:ascii="GHEA Grapalat" w:hAnsi="GHEA Grapalat"/>
        </w:rPr>
        <w:t xml:space="preserve">процентов от </w:t>
      </w:r>
      <w:r>
        <w:rPr>
          <w:rFonts w:ascii="GHEA Grapalat" w:hAnsi="GHEA Grapalat"/>
        </w:rPr>
        <w:t>цены закупки</w:t>
      </w:r>
      <w:r w:rsidRPr="001775FE">
        <w:rPr>
          <w:rFonts w:ascii="GHEA Grapalat" w:hAnsi="GHEA Grapalat"/>
        </w:rPr>
        <w:t xml:space="preserve">. </w:t>
      </w:r>
      <w:r w:rsidRPr="002C42AD">
        <w:rPr>
          <w:rFonts w:ascii="GHEA Grapalat" w:hAnsi="GHEA Grapalat"/>
        </w:rPr>
        <w:t xml:space="preserve">Если цена закупки </w:t>
      </w:r>
      <w:r>
        <w:rPr>
          <w:rFonts w:ascii="GHEA Grapalat" w:hAnsi="GHEA Grapalat"/>
        </w:rPr>
        <w:t>услуг</w:t>
      </w:r>
      <w:r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Обеспечение договора представляется </w:t>
      </w:r>
      <w:r>
        <w:rPr>
          <w:rFonts w:ascii="GHEA Grapalat" w:hAnsi="GHEA Grapalat"/>
        </w:rPr>
        <w:t xml:space="preserve">в </w:t>
      </w:r>
      <w:r w:rsidRPr="004B3AF9">
        <w:rPr>
          <w:rFonts w:ascii="GHEA Grapalat" w:hAnsi="GHEA Grapalat"/>
        </w:rPr>
        <w:t>одностороннем порядке утвержденного заявления</w:t>
      </w:r>
      <w:r w:rsidR="0014733A">
        <w:rPr>
          <w:rFonts w:ascii="GHEA Grapalat" w:hAnsi="GHEA Grapalat"/>
        </w:rPr>
        <w:t xml:space="preserve"> </w:t>
      </w:r>
      <w:r w:rsidRPr="004B3AF9">
        <w:rPr>
          <w:rFonts w:ascii="GHEA Grapalat" w:hAnsi="GHEA Grapalat"/>
        </w:rPr>
        <w:t>-</w:t>
      </w:r>
      <w:r w:rsidR="0014733A">
        <w:rPr>
          <w:rFonts w:ascii="GHEA Grapalat" w:hAnsi="GHEA Grapalat"/>
        </w:rPr>
        <w:t xml:space="preserve"> </w:t>
      </w:r>
      <w:r w:rsidRPr="004B3AF9">
        <w:rPr>
          <w:rFonts w:ascii="GHEA Grapalat" w:hAnsi="GHEA Grapalat"/>
        </w:rPr>
        <w:t>в виде неустойки (приложение 5.1) или наличных денег</w:t>
      </w:r>
      <w:r w:rsidRPr="00853D2D">
        <w:rPr>
          <w:rFonts w:ascii="GHEA Grapalat" w:hAnsi="GHEA Grapalat"/>
        </w:rPr>
        <w:t>.</w:t>
      </w:r>
    </w:p>
    <w:p w:rsidR="004B3AF9" w:rsidRDefault="004B3AF9" w:rsidP="004B3AF9">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AA515D">
        <w:rPr>
          <w:rFonts w:ascii="GHEA Grapalat" w:hAnsi="GHEA Grapalat" w:cs="Sylfaen"/>
        </w:rPr>
        <w:t xml:space="preserve">то он может предоставить обеспечение </w:t>
      </w:r>
      <w:proofErr w:type="spellStart"/>
      <w:r w:rsidRPr="00AA515D">
        <w:rPr>
          <w:rFonts w:ascii="GHEA Grapalat" w:hAnsi="GHEA Grapalat" w:cs="Sylfaen"/>
        </w:rPr>
        <w:t>догогвора</w:t>
      </w:r>
      <w:proofErr w:type="spellEnd"/>
      <w:r w:rsidRPr="00AA515D">
        <w:rPr>
          <w:rFonts w:ascii="GHEA Grapalat" w:hAnsi="GHEA Grapalat" w:cs="Sylfaen"/>
        </w:rPr>
        <w:t xml:space="preserve"> как </w:t>
      </w:r>
      <w:r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Pr="00AA515D">
        <w:rPr>
          <w:rFonts w:ascii="GHEA Grapalat" w:hAnsi="GHEA Grapalat"/>
        </w:rPr>
        <w:t>догогвора</w:t>
      </w:r>
      <w:proofErr w:type="spellEnd"/>
      <w:r w:rsidRPr="00AA515D">
        <w:rPr>
          <w:rFonts w:ascii="GHEA Grapalat" w:hAnsi="GHEA Grapalat"/>
        </w:rPr>
        <w:t xml:space="preserve"> его сумма исчисляется по отношению </w:t>
      </w:r>
      <w:r w:rsidRPr="00AA515D">
        <w:rPr>
          <w:rFonts w:ascii="GHEA Grapalat" w:hAnsi="GHEA Grapalat" w:cs="Sylfaen"/>
        </w:rPr>
        <w:t>к сумме цен закупок представленных лотов</w:t>
      </w:r>
      <w:r w:rsidRPr="00AA515D">
        <w:rPr>
          <w:rFonts w:ascii="GHEA Grapalat" w:hAnsi="GHEA Grapalat"/>
          <w:color w:val="FF0000"/>
        </w:rPr>
        <w:t xml:space="preserve"> </w:t>
      </w:r>
      <w:r w:rsidRPr="00AA515D">
        <w:rPr>
          <w:rFonts w:ascii="GHEA Grapalat" w:hAnsi="GHEA Grapalat"/>
          <w:color w:val="000000" w:themeColor="text1"/>
        </w:rPr>
        <w:t>с учетом требований 9-ого подпункта 32-ого пункта</w:t>
      </w:r>
      <w:r w:rsidRPr="00AA515D">
        <w:rPr>
          <w:rFonts w:ascii="GHEA Grapalat" w:hAnsi="GHEA Grapalat"/>
        </w:rPr>
        <w:t>.</w:t>
      </w:r>
      <w:r>
        <w:rPr>
          <w:rFonts w:ascii="GHEA Grapalat" w:hAnsi="GHEA Grapalat"/>
        </w:rPr>
        <w:t xml:space="preserve"> </w:t>
      </w:r>
    </w:p>
    <w:p w:rsidR="004B3AF9" w:rsidRPr="00DC30CC" w:rsidRDefault="004B3AF9" w:rsidP="004B3AF9">
      <w:pPr>
        <w:widowControl w:val="0"/>
        <w:tabs>
          <w:tab w:val="left" w:pos="1276"/>
        </w:tabs>
        <w:spacing w:after="160"/>
        <w:ind w:firstLine="567"/>
        <w:jc w:val="both"/>
        <w:rPr>
          <w:rFonts w:ascii="GHEA Grapalat" w:hAnsi="GHEA Grapalat"/>
        </w:rPr>
      </w:pPr>
      <w:r>
        <w:rPr>
          <w:rFonts w:ascii="GHEA Grapalat" w:hAnsi="GHEA Grapalat"/>
        </w:rPr>
        <w:t xml:space="preserve">   </w:t>
      </w:r>
      <w:r w:rsidRPr="009044F1">
        <w:rPr>
          <w:rFonts w:ascii="GHEA Grapalat" w:hAnsi="GHEA Grapalat"/>
        </w:rPr>
        <w:t xml:space="preserve">Обеспечение договора должно быть действительно как минимум включительно до </w:t>
      </w:r>
      <w:r w:rsidR="002F2617">
        <w:rPr>
          <w:rFonts w:ascii="GHEA Grapalat" w:hAnsi="GHEA Grapalat"/>
        </w:rPr>
        <w:t>2</w:t>
      </w:r>
      <w:r>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w:t>
      </w:r>
      <w:r w:rsidRPr="009044F1">
        <w:rPr>
          <w:rFonts w:ascii="GHEA Grapalat" w:hAnsi="GHEA Grapalat"/>
        </w:rPr>
        <w:lastRenderedPageBreak/>
        <w:t xml:space="preserve">полном объеме обязательств, взятых на себя по заключенному </w:t>
      </w:r>
      <w:r>
        <w:rPr>
          <w:rFonts w:ascii="GHEA Grapalat" w:hAnsi="GHEA Grapalat"/>
        </w:rPr>
        <w:t>договору.</w:t>
      </w:r>
    </w:p>
    <w:p w:rsidR="004B3AF9" w:rsidRDefault="004B3AF9" w:rsidP="004B3AF9">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B3AF9" w:rsidRPr="00BC2673" w:rsidRDefault="004B3AF9" w:rsidP="004B3AF9">
      <w:pPr>
        <w:widowControl w:val="0"/>
        <w:tabs>
          <w:tab w:val="left" w:pos="1276"/>
        </w:tabs>
        <w:spacing w:after="160"/>
        <w:ind w:firstLine="567"/>
        <w:jc w:val="both"/>
        <w:rPr>
          <w:rFonts w:ascii="GHEA Grapalat" w:hAnsi="GHEA Grapalat" w:cs="Sylfaen"/>
        </w:rPr>
      </w:pPr>
      <w:r>
        <w:rPr>
          <w:rFonts w:ascii="GHEA Grapalat" w:hAnsi="GHEA Grapalat"/>
        </w:rPr>
        <w:t>10.4 Е</w:t>
      </w:r>
      <w:r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 xml:space="preserve">е </w:t>
      </w:r>
      <w:r w:rsidRPr="009044F1">
        <w:rPr>
          <w:rFonts w:ascii="GHEA Grapalat" w:hAnsi="GHEA Grapalat"/>
        </w:rPr>
        <w:t>договора 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явления - в виде неустойки или наличных денег</w:t>
      </w:r>
      <w:r>
        <w:rPr>
          <w:rFonts w:ascii="GHEA Grapalat" w:hAnsi="GHEA Grapalat"/>
        </w:rPr>
        <w:t>.</w:t>
      </w:r>
      <w:r w:rsidRPr="006D7219">
        <w:rPr>
          <w:rFonts w:ascii="GHEA Grapalat" w:hAnsi="GHEA Grapalat"/>
        </w:rPr>
        <w:t xml:space="preserve"> </w:t>
      </w:r>
      <w:r>
        <w:rPr>
          <w:rFonts w:ascii="GHEA Grapalat" w:hAnsi="GHEA Grapalat"/>
        </w:rPr>
        <w:t xml:space="preserve">Если </w:t>
      </w:r>
      <w:r w:rsidRPr="009044F1">
        <w:rPr>
          <w:rFonts w:ascii="GHEA Grapalat" w:hAnsi="GHEA Grapalat"/>
        </w:rPr>
        <w:t xml:space="preserve">на момент возникновения правомочия </w:t>
      </w:r>
      <w:r w:rsidRPr="00A21022">
        <w:rPr>
          <w:rFonts w:ascii="GHEA Grapalat" w:hAnsi="GHEA Grapalat"/>
        </w:rPr>
        <w:t xml:space="preserve">по заключению договора </w:t>
      </w:r>
      <w:r w:rsidRPr="00A21022">
        <w:rPr>
          <w:rFonts w:ascii="GHEA Grapalat" w:hAnsi="GHEA Grapalat" w:cs="Sylfaen"/>
        </w:rPr>
        <w:t xml:space="preserve">предусмотренные финансовые средства превышают 25 млн. </w:t>
      </w:r>
      <w:proofErr w:type="spellStart"/>
      <w:r w:rsidRPr="00A21022">
        <w:rPr>
          <w:rFonts w:ascii="GHEA Grapalat" w:hAnsi="GHEA Grapalat" w:cs="Sylfaen"/>
        </w:rPr>
        <w:t>драмов</w:t>
      </w:r>
      <w:proofErr w:type="spellEnd"/>
      <w:r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Pr>
          <w:rFonts w:ascii="GHEA Grapalat" w:hAnsi="GHEA Grapalat" w:cs="Sylfaen"/>
        </w:rPr>
        <w:t>е</w:t>
      </w:r>
      <w:r w:rsidRPr="00A21022">
        <w:rPr>
          <w:rFonts w:ascii="GHEA Grapalat" w:hAnsi="GHEA Grapalat" w:cs="Sylfaen"/>
        </w:rPr>
        <w:t xml:space="preserve"> договора, по части выделенных финансовых средств, представляется в </w:t>
      </w:r>
      <w:r w:rsidRPr="00BF1915">
        <w:rPr>
          <w:rFonts w:ascii="GHEA Grapalat" w:hAnsi="GHEA Grapalat" w:cs="Sylfaen"/>
        </w:rPr>
        <w:t>виде банковской</w:t>
      </w:r>
      <w:r>
        <w:rPr>
          <w:rFonts w:ascii="GHEA Grapalat" w:hAnsi="GHEA Grapalat" w:cs="Sylfaen"/>
        </w:rPr>
        <w:t xml:space="preserve"> </w:t>
      </w:r>
      <w:r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4B3AF9" w:rsidRPr="00625529" w:rsidRDefault="004B3AF9" w:rsidP="004B3AF9">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002F2617" w:rsidRPr="009044F1">
        <w:rPr>
          <w:rFonts w:ascii="GHEA Grapalat" w:hAnsi="GHEA Grapalat"/>
        </w:rPr>
        <w:t>Если в рамках процедуры закупки, организованной по лотам</w:t>
      </w:r>
      <w:r w:rsidR="002F2617">
        <w:rPr>
          <w:rFonts w:ascii="GHEA Grapalat" w:hAnsi="GHEA Grapalat"/>
        </w:rPr>
        <w:t xml:space="preserve"> </w:t>
      </w:r>
      <w:r w:rsidR="002F2617"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2F2617">
        <w:rPr>
          <w:rFonts w:ascii="GHEA Grapalat" w:hAnsi="GHEA Grapalat"/>
        </w:rPr>
        <w:t xml:space="preserve">е </w:t>
      </w:r>
      <w:r w:rsidR="002F2617" w:rsidRPr="009044F1">
        <w:rPr>
          <w:rFonts w:ascii="GHEA Grapalat" w:hAnsi="GHEA Grapalat"/>
        </w:rPr>
        <w:t>договора выплачива</w:t>
      </w:r>
      <w:r w:rsidR="002F2617">
        <w:rPr>
          <w:rFonts w:ascii="GHEA Grapalat" w:hAnsi="GHEA Grapalat"/>
        </w:rPr>
        <w:t>ю</w:t>
      </w:r>
      <w:r w:rsidR="002F2617" w:rsidRPr="009044F1">
        <w:rPr>
          <w:rFonts w:ascii="GHEA Grapalat" w:hAnsi="GHEA Grapalat"/>
        </w:rPr>
        <w:t>тся в размере суммы, исчисленной только за этот лот</w:t>
      </w:r>
      <w:r w:rsidR="002F2617">
        <w:rPr>
          <w:rFonts w:ascii="GHEA Grapalat" w:hAnsi="GHEA Grapalat"/>
        </w:rPr>
        <w:t>.</w:t>
      </w:r>
      <w:r w:rsidRPr="009044F1">
        <w:rPr>
          <w:rFonts w:ascii="GHEA Grapalat" w:hAnsi="GHEA Grapalat"/>
          <w:i/>
        </w:rPr>
        <w:t xml:space="preserve">  </w:t>
      </w:r>
    </w:p>
    <w:p w:rsidR="004B3AF9" w:rsidRPr="009044F1" w:rsidRDefault="004B3AF9" w:rsidP="004B3AF9">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w:t>
      </w:r>
      <w:r w:rsidR="002F2617" w:rsidRPr="0074650E">
        <w:rPr>
          <w:rFonts w:ascii="GHEA Grapalat" w:hAnsi="GHEA Grapalat"/>
        </w:rPr>
        <w:t xml:space="preserve">Руководитель заказчика </w:t>
      </w:r>
      <w:r w:rsidR="002F2617">
        <w:rPr>
          <w:rFonts w:ascii="GHEA Grapalat" w:hAnsi="GHEA Grapalat"/>
        </w:rPr>
        <w:t xml:space="preserve">в письменной форме </w:t>
      </w:r>
      <w:r w:rsidR="002F2617" w:rsidRPr="0074650E">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2F2617" w:rsidRPr="0074650E">
        <w:rPr>
          <w:rFonts w:ascii="GHEA Grapalat" w:hAnsi="GHEA Grapalat"/>
          <w:lang w:val="hy-AM"/>
        </w:rPr>
        <w:t>-</w:t>
      </w:r>
      <w:r w:rsidR="002F2617" w:rsidRPr="0074650E">
        <w:rPr>
          <w:rFonts w:ascii="GHEA Grapalat" w:hAnsi="GHEA Grapalat"/>
        </w:rPr>
        <w:t xml:space="preserve"> </w:t>
      </w:r>
      <w:r w:rsidR="002F2617">
        <w:rPr>
          <w:rFonts w:ascii="GHEA Grapalat" w:hAnsi="GHEA Grapalat"/>
        </w:rPr>
        <w:t>Министерству Финансов РА</w:t>
      </w:r>
      <w:r w:rsidR="002F2617" w:rsidRPr="0074650E">
        <w:rPr>
          <w:rFonts w:ascii="GHEA Grapalat" w:hAnsi="GHEA Grapalat"/>
          <w:lang w:val="hy-AM"/>
        </w:rPr>
        <w:t>,</w:t>
      </w:r>
      <w:r w:rsidR="002F2617" w:rsidRPr="0074650E">
        <w:rPr>
          <w:rFonts w:ascii="GHEA Grapalat" w:hAnsi="GHEA Grapalat"/>
        </w:rPr>
        <w:t xml:space="preserve"> в течение </w:t>
      </w:r>
      <w:r w:rsidR="002F2617">
        <w:rPr>
          <w:rFonts w:ascii="GHEA Grapalat" w:hAnsi="GHEA Grapalat"/>
        </w:rPr>
        <w:t>пяти</w:t>
      </w:r>
      <w:r w:rsidR="002F2617" w:rsidRPr="0074650E">
        <w:rPr>
          <w:rFonts w:ascii="GHEA Grapalat" w:hAnsi="GHEA Grapalat"/>
        </w:rPr>
        <w:t xml:space="preserve"> рабочих дней, следующих за днем возникновения основания для </w:t>
      </w:r>
      <w:proofErr w:type="spellStart"/>
      <w:r w:rsidR="002F2617" w:rsidRPr="0074650E">
        <w:rPr>
          <w:rFonts w:ascii="GHEA Grapalat" w:hAnsi="GHEA Grapalat"/>
        </w:rPr>
        <w:t>вылаты</w:t>
      </w:r>
      <w:proofErr w:type="spellEnd"/>
      <w:r w:rsidR="002F2617" w:rsidRPr="0074650E">
        <w:rPr>
          <w:rFonts w:ascii="GHEA Grapalat" w:hAnsi="GHEA Grapalat"/>
        </w:rPr>
        <w:t xml:space="preserve"> </w:t>
      </w:r>
      <w:r w:rsidR="002F2617" w:rsidRPr="00F2342B">
        <w:rPr>
          <w:rFonts w:ascii="GHEA Grapalat" w:hAnsi="GHEA Grapalat"/>
        </w:rPr>
        <w:t xml:space="preserve">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2F2617" w:rsidRPr="00F2342B">
        <w:rPr>
          <w:rFonts w:ascii="GHEA Grapalat" w:hAnsi="GHEA Grapalat"/>
        </w:rPr>
        <w:t>письменнов</w:t>
      </w:r>
      <w:proofErr w:type="spellEnd"/>
      <w:r w:rsidR="002F2617" w:rsidRPr="00F2342B">
        <w:rPr>
          <w:rFonts w:ascii="GHEA Grapalat" w:hAnsi="GHEA Grapalat"/>
        </w:rPr>
        <w:t xml:space="preserve"> течение двух рабочих дней после получения</w:t>
      </w:r>
      <w:r w:rsidR="002F2617" w:rsidRPr="0074650E">
        <w:rPr>
          <w:rFonts w:ascii="GHEA Grapalat" w:hAnsi="GHEA Grapalat"/>
        </w:rPr>
        <w:t xml:space="preserve"> отказа.</w:t>
      </w:r>
    </w:p>
    <w:p w:rsidR="004B3AF9" w:rsidRPr="002F2617" w:rsidRDefault="004B3AF9" w:rsidP="002F2617">
      <w:pPr>
        <w:widowControl w:val="0"/>
        <w:tabs>
          <w:tab w:val="left" w:pos="1276"/>
        </w:tabs>
        <w:spacing w:after="160"/>
        <w:ind w:firstLine="567"/>
        <w:jc w:val="both"/>
        <w:rPr>
          <w:rFonts w:ascii="GHEA Grapalat" w:hAnsi="GHEA Grapalat"/>
        </w:rPr>
      </w:pPr>
      <w:r w:rsidRPr="002F2617">
        <w:rPr>
          <w:rFonts w:ascii="GHEA Grapalat" w:hAnsi="GHEA Grapalat"/>
        </w:rPr>
        <w:t xml:space="preserve">                         </w:t>
      </w:r>
    </w:p>
    <w:p w:rsidR="002F2617" w:rsidRPr="00F2342B" w:rsidRDefault="004B3AF9" w:rsidP="002F2617">
      <w:pPr>
        <w:widowControl w:val="0"/>
        <w:tabs>
          <w:tab w:val="left" w:pos="1276"/>
        </w:tabs>
        <w:spacing w:after="160"/>
        <w:ind w:firstLine="567"/>
        <w:jc w:val="both"/>
        <w:rPr>
          <w:rFonts w:ascii="GHEA Grapalat" w:hAnsi="GHEA Grapalat"/>
        </w:rPr>
      </w:pPr>
      <w:r w:rsidRPr="002F2617">
        <w:rPr>
          <w:rFonts w:ascii="GHEA Grapalat" w:hAnsi="GHEA Grapalat"/>
        </w:rPr>
        <w:t xml:space="preserve">  </w:t>
      </w:r>
      <w:r w:rsidRPr="0074650E">
        <w:rPr>
          <w:rFonts w:ascii="GHEA Grapalat" w:hAnsi="GHEA Grapalat"/>
        </w:rPr>
        <w:t xml:space="preserve">10.7 </w:t>
      </w:r>
      <w:r w:rsidR="002F2617" w:rsidRPr="00F2342B">
        <w:rPr>
          <w:rFonts w:ascii="GHEA Grapalat" w:hAnsi="GHEA Grapalat" w:hint="eastAsia"/>
        </w:rPr>
        <w:t>О</w:t>
      </w:r>
      <w:r w:rsidR="002F2617" w:rsidRPr="00F2342B">
        <w:rPr>
          <w:rFonts w:ascii="GHEA Grapalat" w:hAnsi="GHEA Grapalat"/>
        </w:rPr>
        <w:t xml:space="preserve"> </w:t>
      </w:r>
      <w:r w:rsidR="002F2617" w:rsidRPr="00F2342B">
        <w:rPr>
          <w:rFonts w:ascii="GHEA Grapalat" w:hAnsi="GHEA Grapalat" w:hint="eastAsia"/>
        </w:rPr>
        <w:t>возврате</w:t>
      </w:r>
      <w:r w:rsidR="002F2617" w:rsidRPr="00F2342B">
        <w:rPr>
          <w:rFonts w:ascii="GHEA Grapalat" w:hAnsi="GHEA Grapalat"/>
        </w:rPr>
        <w:t xml:space="preserve"> </w:t>
      </w:r>
      <w:r w:rsidR="002F2617" w:rsidRPr="00F2342B">
        <w:rPr>
          <w:rFonts w:ascii="GHEA Grapalat" w:hAnsi="GHEA Grapalat" w:hint="eastAsia"/>
        </w:rPr>
        <w:t>обеспечения</w:t>
      </w:r>
      <w:r w:rsidR="002F2617" w:rsidRPr="00F2342B">
        <w:rPr>
          <w:rFonts w:ascii="GHEA Grapalat" w:hAnsi="GHEA Grapalat"/>
        </w:rPr>
        <w:t xml:space="preserve"> </w:t>
      </w:r>
      <w:r w:rsidR="002F2617" w:rsidRPr="00F2342B">
        <w:rPr>
          <w:rFonts w:ascii="GHEA Grapalat" w:hAnsi="GHEA Grapalat" w:hint="eastAsia"/>
        </w:rPr>
        <w:t>договора</w:t>
      </w:r>
      <w:r w:rsidR="002F2617" w:rsidRPr="00F2342B">
        <w:rPr>
          <w:rFonts w:ascii="GHEA Grapalat" w:hAnsi="GHEA Grapalat"/>
        </w:rPr>
        <w:t xml:space="preserve"> </w:t>
      </w:r>
      <w:r w:rsidR="002F2617" w:rsidRPr="00F2342B">
        <w:rPr>
          <w:rFonts w:ascii="GHEA Grapalat" w:hAnsi="GHEA Grapalat" w:hint="eastAsia"/>
        </w:rPr>
        <w:t>руководитель</w:t>
      </w:r>
      <w:r w:rsidR="002F2617" w:rsidRPr="00F2342B">
        <w:rPr>
          <w:rFonts w:ascii="GHEA Grapalat" w:hAnsi="GHEA Grapalat"/>
        </w:rPr>
        <w:t xml:space="preserve"> </w:t>
      </w:r>
      <w:r w:rsidR="002F2617" w:rsidRPr="00F2342B">
        <w:rPr>
          <w:rFonts w:ascii="GHEA Grapalat" w:hAnsi="GHEA Grapalat" w:hint="eastAsia"/>
        </w:rPr>
        <w:t>заказчика</w:t>
      </w:r>
      <w:r w:rsidR="002F2617" w:rsidRPr="00F2342B">
        <w:rPr>
          <w:rFonts w:ascii="GHEA Grapalat" w:hAnsi="GHEA Grapalat"/>
        </w:rPr>
        <w:t xml:space="preserve"> </w:t>
      </w:r>
      <w:r w:rsidR="002F2617" w:rsidRPr="00F2342B">
        <w:rPr>
          <w:rFonts w:ascii="GHEA Grapalat" w:hAnsi="GHEA Grapalat" w:hint="eastAsia"/>
        </w:rPr>
        <w:t>уведомляет</w:t>
      </w:r>
      <w:r w:rsidR="002F2617" w:rsidRPr="00F2342B">
        <w:rPr>
          <w:rFonts w:ascii="GHEA Grapalat" w:hAnsi="GHEA Grapalat"/>
        </w:rPr>
        <w:t xml:space="preserve"> </w:t>
      </w:r>
      <w:r w:rsidR="002F2617" w:rsidRPr="00F2342B">
        <w:rPr>
          <w:rFonts w:ascii="GHEA Grapalat" w:hAnsi="GHEA Grapalat" w:hint="eastAsia"/>
        </w:rPr>
        <w:t>в</w:t>
      </w:r>
      <w:r w:rsidR="002F2617" w:rsidRPr="00F2342B">
        <w:rPr>
          <w:rFonts w:ascii="GHEA Grapalat" w:hAnsi="GHEA Grapalat"/>
        </w:rPr>
        <w:t xml:space="preserve"> </w:t>
      </w:r>
      <w:r w:rsidR="002F2617" w:rsidRPr="00F2342B">
        <w:rPr>
          <w:rFonts w:ascii="GHEA Grapalat" w:hAnsi="GHEA Grapalat" w:hint="eastAsia"/>
        </w:rPr>
        <w:t>письменной</w:t>
      </w:r>
      <w:r w:rsidR="002F2617" w:rsidRPr="00F2342B">
        <w:rPr>
          <w:rFonts w:ascii="GHEA Grapalat" w:hAnsi="GHEA Grapalat"/>
        </w:rPr>
        <w:t xml:space="preserve"> </w:t>
      </w:r>
      <w:r w:rsidR="002F2617" w:rsidRPr="00F2342B">
        <w:rPr>
          <w:rFonts w:ascii="GHEA Grapalat" w:hAnsi="GHEA Grapalat" w:hint="eastAsia"/>
        </w:rPr>
        <w:t>форме</w:t>
      </w:r>
      <w:r w:rsidR="002F2617" w:rsidRPr="00F2342B">
        <w:rPr>
          <w:rFonts w:ascii="GHEA Grapalat" w:hAnsi="GHEA Grapalat"/>
        </w:rPr>
        <w:t xml:space="preserve"> </w:t>
      </w:r>
      <w:r w:rsidR="002F2617" w:rsidRPr="00F2342B">
        <w:rPr>
          <w:rFonts w:ascii="GHEA Grapalat" w:hAnsi="GHEA Grapalat" w:hint="eastAsia"/>
        </w:rPr>
        <w:t>в</w:t>
      </w:r>
      <w:r w:rsidR="002F2617" w:rsidRPr="00F2342B">
        <w:rPr>
          <w:rFonts w:ascii="GHEA Grapalat" w:hAnsi="GHEA Grapalat"/>
        </w:rPr>
        <w:t xml:space="preserve"> </w:t>
      </w:r>
      <w:r w:rsidR="002F2617" w:rsidRPr="00F2342B">
        <w:rPr>
          <w:rFonts w:ascii="GHEA Grapalat" w:hAnsi="GHEA Grapalat" w:hint="eastAsia"/>
        </w:rPr>
        <w:t>течение</w:t>
      </w:r>
      <w:r w:rsidR="002F2617" w:rsidRPr="00F2342B">
        <w:rPr>
          <w:rFonts w:ascii="GHEA Grapalat" w:hAnsi="GHEA Grapalat"/>
        </w:rPr>
        <w:t xml:space="preserve"> </w:t>
      </w:r>
      <w:r w:rsidR="002F2617" w:rsidRPr="00F2342B">
        <w:rPr>
          <w:rFonts w:ascii="GHEA Grapalat" w:hAnsi="GHEA Grapalat" w:hint="eastAsia"/>
        </w:rPr>
        <w:t>пяти</w:t>
      </w:r>
      <w:r w:rsidR="002F2617" w:rsidRPr="00F2342B">
        <w:rPr>
          <w:rFonts w:ascii="GHEA Grapalat" w:hAnsi="GHEA Grapalat"/>
        </w:rPr>
        <w:t xml:space="preserve"> </w:t>
      </w:r>
      <w:r w:rsidR="002F2617" w:rsidRPr="00F2342B">
        <w:rPr>
          <w:rFonts w:ascii="GHEA Grapalat" w:hAnsi="GHEA Grapalat" w:hint="eastAsia"/>
        </w:rPr>
        <w:t>рабочих</w:t>
      </w:r>
      <w:r w:rsidR="002F2617" w:rsidRPr="00F2342B">
        <w:rPr>
          <w:rFonts w:ascii="GHEA Grapalat" w:hAnsi="GHEA Grapalat"/>
        </w:rPr>
        <w:t xml:space="preserve"> </w:t>
      </w:r>
      <w:r w:rsidR="002F2617" w:rsidRPr="00F2342B">
        <w:rPr>
          <w:rFonts w:ascii="GHEA Grapalat" w:hAnsi="GHEA Grapalat" w:hint="eastAsia"/>
        </w:rPr>
        <w:t>дней</w:t>
      </w:r>
      <w:r w:rsidR="002F2617" w:rsidRPr="00F2342B">
        <w:rPr>
          <w:rFonts w:ascii="GHEA Grapalat" w:hAnsi="GHEA Grapalat"/>
        </w:rPr>
        <w:t xml:space="preserve">, </w:t>
      </w:r>
      <w:r w:rsidR="002F2617" w:rsidRPr="00F2342B">
        <w:rPr>
          <w:rFonts w:ascii="GHEA Grapalat" w:hAnsi="GHEA Grapalat" w:hint="eastAsia"/>
        </w:rPr>
        <w:t>следующих</w:t>
      </w:r>
      <w:r w:rsidR="002F2617" w:rsidRPr="00F2342B">
        <w:rPr>
          <w:rFonts w:ascii="GHEA Grapalat" w:hAnsi="GHEA Grapalat"/>
        </w:rPr>
        <w:t xml:space="preserve"> </w:t>
      </w:r>
      <w:r w:rsidR="002F2617" w:rsidRPr="00F2342B">
        <w:rPr>
          <w:rFonts w:ascii="GHEA Grapalat" w:hAnsi="GHEA Grapalat" w:hint="eastAsia"/>
        </w:rPr>
        <w:t>за</w:t>
      </w:r>
      <w:r w:rsidR="002F2617" w:rsidRPr="00F2342B">
        <w:rPr>
          <w:rFonts w:ascii="GHEA Grapalat" w:hAnsi="GHEA Grapalat"/>
        </w:rPr>
        <w:t xml:space="preserve"> днем возникновения основания возврата обеспечения</w:t>
      </w:r>
      <w:r w:rsidR="002F2617" w:rsidRPr="00F2342B" w:rsidDel="00960F8B">
        <w:rPr>
          <w:rFonts w:ascii="GHEA Grapalat" w:hAnsi="GHEA Grapalat"/>
        </w:rPr>
        <w:t xml:space="preserve"> </w:t>
      </w:r>
      <w:r w:rsidR="002F2617" w:rsidRPr="00F2342B">
        <w:rPr>
          <w:rFonts w:ascii="GHEA Grapalat" w:hAnsi="GHEA Grapalat"/>
        </w:rPr>
        <w:t>уведомляет;:</w:t>
      </w:r>
    </w:p>
    <w:p w:rsidR="002F2617" w:rsidRPr="00F2342B" w:rsidRDefault="002F2617" w:rsidP="002F2617">
      <w:pPr>
        <w:widowControl w:val="0"/>
        <w:tabs>
          <w:tab w:val="left" w:pos="1276"/>
        </w:tabs>
        <w:spacing w:after="160"/>
        <w:ind w:firstLine="567"/>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2F2617" w:rsidRPr="00F2342B" w:rsidRDefault="002F2617" w:rsidP="002F2617">
      <w:pPr>
        <w:widowControl w:val="0"/>
        <w:tabs>
          <w:tab w:val="left" w:pos="1276"/>
        </w:tabs>
        <w:spacing w:after="160"/>
        <w:ind w:firstLine="567"/>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2F2617" w:rsidRPr="002F2617" w:rsidRDefault="002F2617" w:rsidP="002F2617">
      <w:pPr>
        <w:widowControl w:val="0"/>
        <w:tabs>
          <w:tab w:val="left" w:pos="1276"/>
        </w:tabs>
        <w:spacing w:after="160"/>
        <w:ind w:firstLine="567"/>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F53937" w:rsidRDefault="00F53937" w:rsidP="00FA2474">
      <w:pPr>
        <w:widowControl w:val="0"/>
        <w:tabs>
          <w:tab w:val="left" w:pos="1134"/>
        </w:tabs>
        <w:ind w:firstLine="567"/>
        <w:contextualSpacing/>
        <w:jc w:val="both"/>
        <w:rPr>
          <w:rFonts w:ascii="GHEA Grapalat" w:hAnsi="GHEA Grapalat"/>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lastRenderedPageBreak/>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7637F" w:rsidRDefault="00E7637F"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2D2107">
      <w:pPr>
        <w:ind w:firstLine="540"/>
        <w:jc w:val="both"/>
        <w:rPr>
          <w:rFonts w:ascii="GHEA Grapalat" w:hAnsi="GHEA Grapalat"/>
        </w:rPr>
      </w:pP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2D2107">
      <w:pPr>
        <w:ind w:firstLine="540"/>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w:t>
      </w:r>
      <w:r w:rsidRPr="00570BBD">
        <w:rPr>
          <w:rFonts w:ascii="GHEA Grapalat" w:hAnsi="GHEA Grapalat"/>
        </w:rPr>
        <w:lastRenderedPageBreak/>
        <w:t xml:space="preserve">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w:t>
      </w:r>
      <w:r w:rsidRPr="00570BBD">
        <w:rPr>
          <w:rFonts w:ascii="GHEA Grapalat" w:hAnsi="GHEA Grapalat"/>
        </w:rPr>
        <w:lastRenderedPageBreak/>
        <w:t xml:space="preserve">уполномоченного </w:t>
      </w:r>
      <w:proofErr w:type="spellStart"/>
      <w:r w:rsidRPr="00570BBD">
        <w:rPr>
          <w:rFonts w:ascii="GHEA Grapalat" w:hAnsi="GHEA Grapalat"/>
        </w:rPr>
        <w:t>органа.Уполномоченный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2D2107" w:rsidRDefault="002D2107">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1"/>
        <w:t>14</w:t>
      </w:r>
    </w:p>
    <w:p w:rsidR="00E67BA7"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2D2107" w:rsidRPr="002D2107" w:rsidRDefault="002D2107" w:rsidP="002D2107">
      <w:pPr>
        <w:widowControl w:val="0"/>
        <w:tabs>
          <w:tab w:val="left" w:pos="1134"/>
        </w:tabs>
        <w:ind w:firstLine="567"/>
        <w:contextualSpacing/>
        <w:jc w:val="both"/>
        <w:rPr>
          <w:rFonts w:ascii="GHEA Grapalat" w:hAnsi="GHEA Grapalat"/>
        </w:rPr>
      </w:pPr>
      <w:r>
        <w:rPr>
          <w:rFonts w:ascii="GHEA Grapalat" w:hAnsi="GHEA Grapalat"/>
        </w:rPr>
        <w:t xml:space="preserve">2.5. </w:t>
      </w:r>
      <w:r w:rsidRPr="008C1FF8">
        <w:rPr>
          <w:rFonts w:ascii="GHEA Grapalat" w:hAnsi="GHEA Grapalat"/>
        </w:rPr>
        <w:t xml:space="preserve"> по </w:t>
      </w:r>
      <w:r w:rsidRPr="002D2107">
        <w:rPr>
          <w:rFonts w:ascii="GHEA Grapalat" w:hAnsi="GHEA Grapalat"/>
        </w:rPr>
        <w:t>пункту 2.4.1 части 1 настоящего приглашения.</w:t>
      </w:r>
    </w:p>
    <w:p w:rsidR="002D2107" w:rsidRPr="002D2107" w:rsidRDefault="002D2107" w:rsidP="002D2107">
      <w:pPr>
        <w:widowControl w:val="0"/>
        <w:tabs>
          <w:tab w:val="left" w:pos="1134"/>
        </w:tabs>
        <w:ind w:firstLine="567"/>
        <w:contextualSpacing/>
        <w:jc w:val="both"/>
        <w:rPr>
          <w:rFonts w:ascii="GHEA Grapalat" w:hAnsi="GHEA Grapalat"/>
        </w:rPr>
      </w:pPr>
      <w:r w:rsidRPr="002D2107">
        <w:rPr>
          <w:rFonts w:ascii="GHEA Grapalat" w:hAnsi="GHEA Grapalat"/>
        </w:rPr>
        <w:t xml:space="preserve">1) документы, предусмотренные подпунктом 1, </w:t>
      </w:r>
    </w:p>
    <w:p w:rsidR="002D2107" w:rsidRPr="002D2107" w:rsidRDefault="002D2107" w:rsidP="002D2107">
      <w:pPr>
        <w:widowControl w:val="0"/>
        <w:tabs>
          <w:tab w:val="left" w:pos="1134"/>
        </w:tabs>
        <w:ind w:firstLine="567"/>
        <w:contextualSpacing/>
        <w:jc w:val="both"/>
        <w:rPr>
          <w:rFonts w:ascii="GHEA Grapalat" w:hAnsi="GHEA Grapalat"/>
        </w:rPr>
      </w:pPr>
      <w:r w:rsidRPr="002D2107">
        <w:rPr>
          <w:rFonts w:ascii="GHEA Grapalat" w:hAnsi="GHEA Grapalat"/>
        </w:rPr>
        <w:t>2) сведения, предусмотренные подпунктом 4, в соответствии с приложением N 1.1 и требуемые им документы.</w:t>
      </w:r>
    </w:p>
    <w:p w:rsidR="002D2107" w:rsidRPr="00E267E5" w:rsidRDefault="002D2107" w:rsidP="00B01D04">
      <w:pPr>
        <w:widowControl w:val="0"/>
        <w:tabs>
          <w:tab w:val="left" w:pos="1134"/>
        </w:tabs>
        <w:ind w:firstLine="567"/>
        <w:contextualSpacing/>
        <w:jc w:val="both"/>
        <w:rPr>
          <w:rFonts w:ascii="GHEA Grapalat" w:hAnsi="GHEA Grapalat"/>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31CA1">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lastRenderedPageBreak/>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A129BC" w:rsidRDefault="00E24455" w:rsidP="00531CA1">
      <w:pPr>
        <w:widowControl w:val="0"/>
        <w:tabs>
          <w:tab w:val="left" w:pos="1134"/>
        </w:tabs>
        <w:ind w:firstLine="567"/>
        <w:contextualSpacing/>
        <w:rPr>
          <w:rFonts w:ascii="GHEA Grapalat" w:hAnsi="GHEA Grapalat"/>
        </w:rPr>
      </w:pPr>
      <w:r w:rsidRPr="00A129BC">
        <w:rPr>
          <w:rFonts w:ascii="GHEA Grapalat" w:hAnsi="GHEA Grapalat"/>
        </w:rPr>
        <w:t>1)</w:t>
      </w:r>
      <w:r w:rsidRPr="00A129BC">
        <w:rPr>
          <w:rFonts w:ascii="GHEA Grapalat" w:hAnsi="GHEA Grapalat"/>
        </w:rPr>
        <w:tab/>
        <w:t>наименование заказчика и место (адрес) подачи заявки;</w:t>
      </w:r>
    </w:p>
    <w:p w:rsidR="00E24455" w:rsidRPr="00A129BC" w:rsidRDefault="00E24455" w:rsidP="00531CA1">
      <w:pPr>
        <w:widowControl w:val="0"/>
        <w:tabs>
          <w:tab w:val="left" w:pos="1134"/>
          <w:tab w:val="left" w:pos="6284"/>
        </w:tabs>
        <w:ind w:firstLine="567"/>
        <w:contextualSpacing/>
        <w:jc w:val="both"/>
        <w:rPr>
          <w:rFonts w:ascii="GHEA Grapalat" w:hAnsi="GHEA Grapalat"/>
        </w:rPr>
      </w:pPr>
      <w:r w:rsidRPr="00A129BC">
        <w:rPr>
          <w:rFonts w:ascii="GHEA Grapalat" w:hAnsi="GHEA Grapalat"/>
        </w:rPr>
        <w:t>2)</w:t>
      </w:r>
      <w:r w:rsidRPr="00A129BC">
        <w:rPr>
          <w:rFonts w:ascii="GHEA Grapalat" w:hAnsi="GHEA Grapalat"/>
        </w:rPr>
        <w:tab/>
        <w:t xml:space="preserve">код </w:t>
      </w:r>
      <w:r w:rsidR="00107A05" w:rsidRPr="00A129BC">
        <w:rPr>
          <w:rFonts w:ascii="GHEA Grapalat" w:hAnsi="GHEA Grapalat"/>
        </w:rPr>
        <w:t>процедуры</w:t>
      </w:r>
      <w:r w:rsidRPr="00A129BC">
        <w:rPr>
          <w:rFonts w:ascii="GHEA Grapalat" w:hAnsi="GHEA Grapalat"/>
        </w:rPr>
        <w:t>;</w:t>
      </w:r>
      <w:r w:rsidRPr="00A129BC">
        <w:rPr>
          <w:rFonts w:ascii="GHEA Grapalat" w:hAnsi="GHEA Grapalat"/>
        </w:rPr>
        <w:tab/>
      </w:r>
    </w:p>
    <w:p w:rsidR="00E24455" w:rsidRPr="00A129BC" w:rsidRDefault="00E24455" w:rsidP="00531CA1">
      <w:pPr>
        <w:widowControl w:val="0"/>
        <w:tabs>
          <w:tab w:val="left" w:pos="1134"/>
        </w:tabs>
        <w:ind w:firstLine="567"/>
        <w:contextualSpacing/>
        <w:jc w:val="both"/>
        <w:rPr>
          <w:rFonts w:ascii="GHEA Grapalat" w:hAnsi="GHEA Grapalat"/>
        </w:rPr>
      </w:pPr>
      <w:r w:rsidRPr="00A129BC">
        <w:rPr>
          <w:rFonts w:ascii="GHEA Grapalat" w:hAnsi="GHEA Grapalat"/>
        </w:rPr>
        <w:t>3)</w:t>
      </w:r>
      <w:r w:rsidRPr="00A129BC">
        <w:rPr>
          <w:rFonts w:ascii="GHEA Grapalat" w:hAnsi="GHEA Grapalat"/>
        </w:rPr>
        <w:tab/>
        <w:t>слова “не вскрывать до заседания по вскрытию заявок”;</w:t>
      </w:r>
    </w:p>
    <w:p w:rsidR="00E24455" w:rsidRPr="00A129BC" w:rsidRDefault="00E24455" w:rsidP="00531CA1">
      <w:pPr>
        <w:widowControl w:val="0"/>
        <w:tabs>
          <w:tab w:val="left" w:pos="1134"/>
        </w:tabs>
        <w:ind w:firstLine="567"/>
        <w:contextualSpacing/>
        <w:jc w:val="both"/>
        <w:rPr>
          <w:rFonts w:ascii="GHEA Grapalat" w:hAnsi="GHEA Grapalat"/>
        </w:rPr>
      </w:pPr>
      <w:r w:rsidRPr="00A129BC">
        <w:rPr>
          <w:rFonts w:ascii="GHEA Grapalat" w:hAnsi="GHEA Grapalat"/>
        </w:rPr>
        <w:t>4)</w:t>
      </w:r>
      <w:r w:rsidRPr="00A129BC">
        <w:rPr>
          <w:rFonts w:ascii="GHEA Grapalat" w:hAnsi="GHEA Grapalat"/>
        </w:rPr>
        <w:tab/>
        <w:t>наименование (имя), место нахождения и номер телефона участника.</w:t>
      </w:r>
    </w:p>
    <w:p w:rsidR="00E24455" w:rsidRDefault="00107A05" w:rsidP="00531CA1">
      <w:pPr>
        <w:widowControl w:val="0"/>
        <w:tabs>
          <w:tab w:val="left" w:pos="1134"/>
        </w:tabs>
        <w:ind w:firstLine="567"/>
        <w:contextualSpacing/>
        <w:jc w:val="both"/>
        <w:rPr>
          <w:rFonts w:ascii="GHEA Grapalat" w:hAnsi="GHEA Grapalat" w:cs="Sylfaen"/>
        </w:rPr>
      </w:pPr>
      <w:r w:rsidRPr="00A129BC">
        <w:rPr>
          <w:rFonts w:ascii="GHEA Grapalat" w:hAnsi="GHEA Grapalat"/>
        </w:rPr>
        <w:t>3</w:t>
      </w:r>
      <w:r w:rsidR="00E24455" w:rsidRPr="00A129BC">
        <w:rPr>
          <w:rFonts w:ascii="GHEA Grapalat" w:hAnsi="GHEA Grapalat"/>
        </w:rPr>
        <w:t>.3.</w:t>
      </w:r>
      <w:r w:rsidR="00E24455" w:rsidRPr="00A129BC">
        <w:rPr>
          <w:rFonts w:ascii="GHEA Grapalat" w:hAnsi="GHEA Grapalat"/>
        </w:rPr>
        <w:tab/>
        <w:t>На заседании по вскрытию заявок комиссия отклоняет заявки, не</w:t>
      </w:r>
      <w:r w:rsidR="00E24455" w:rsidRPr="00A129BC">
        <w:rPr>
          <w:rFonts w:ascii="Courier New" w:hAnsi="Courier New" w:cs="Courier New"/>
        </w:rPr>
        <w:t> </w:t>
      </w:r>
      <w:r w:rsidR="00E24455" w:rsidRPr="00A129BC">
        <w:rPr>
          <w:rFonts w:ascii="GHEA Grapalat" w:hAnsi="GHEA Grapalat"/>
        </w:rPr>
        <w:t>соответствующие</w:t>
      </w:r>
      <w:r w:rsidR="00E24455" w:rsidRPr="002658C9">
        <w:rPr>
          <w:rFonts w:ascii="GHEA Grapalat" w:hAnsi="GHEA Grapalat"/>
        </w:rPr>
        <w:t xml:space="preserve">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B2572B" w:rsidRPr="00374F4A" w:rsidRDefault="00107A05" w:rsidP="00A129BC">
      <w:pPr>
        <w:jc w:val="right"/>
        <w:rPr>
          <w:rFonts w:ascii="GHEA Grapalat" w:hAnsi="GHEA Grapalat" w:cs="Arial"/>
          <w:b/>
        </w:rPr>
      </w:pPr>
      <w:r>
        <w:rPr>
          <w:rFonts w:ascii="GHEA Grapalat" w:hAnsi="GHEA Grapalat"/>
          <w:b/>
        </w:rPr>
        <w:br w:type="page"/>
      </w:r>
      <w:r w:rsidR="00B2572B" w:rsidRPr="00374F4A">
        <w:rPr>
          <w:rFonts w:ascii="GHEA Grapalat" w:hAnsi="GHEA Grapalat"/>
          <w:b/>
        </w:rPr>
        <w:lastRenderedPageBreak/>
        <w:t>Приложение № 1</w:t>
      </w:r>
    </w:p>
    <w:p w:rsidR="00B95A43" w:rsidRPr="00374F4A" w:rsidRDefault="00B95A43" w:rsidP="00B95A43">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A9154C">
        <w:rPr>
          <w:rFonts w:ascii="GHEA Grapalat" w:hAnsi="GHEA Grapalat"/>
          <w:b/>
          <w:sz w:val="22"/>
          <w:szCs w:val="22"/>
        </w:rPr>
        <w:t>GHTsDzB-HVKAK-2025-39</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B95A43">
      <w:pPr>
        <w:pStyle w:val="Heading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7D07" w:rsidRDefault="00C47D07" w:rsidP="00C47D07">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A9154C">
        <w:rPr>
          <w:rFonts w:ascii="GHEA Grapalat" w:hAnsi="GHEA Grapalat"/>
          <w:b/>
          <w:sz w:val="22"/>
          <w:szCs w:val="22"/>
        </w:rPr>
        <w:t>GHTsDzB-HVKAK-2025-39</w:t>
      </w:r>
      <w:r w:rsidRPr="00E063D7">
        <w:rPr>
          <w:rFonts w:ascii="GHEA Grapalat" w:hAnsi="GHEA Grapalat"/>
          <w:b/>
          <w:sz w:val="22"/>
          <w:szCs w:val="22"/>
        </w:rPr>
        <w:t>»</w:t>
      </w:r>
      <w:r>
        <w:rPr>
          <w:rFonts w:ascii="GHEA Grapalat" w:hAnsi="GHEA Grapalat"/>
          <w:b/>
          <w:sz w:val="22"/>
          <w:szCs w:val="22"/>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подтверждает,что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2F2617" w:rsidRDefault="00833D4F" w:rsidP="002F2617">
      <w:pPr>
        <w:rPr>
          <w:rFonts w:ascii="GHEA Grapalat" w:hAnsi="GHEA Grapalat"/>
          <w:color w:val="000000" w:themeColor="text1"/>
        </w:rPr>
      </w:pPr>
      <w:r w:rsidRPr="001E7AA5">
        <w:rPr>
          <w:rFonts w:ascii="GHEA Grapalat" w:hAnsi="GHEA Grapalat"/>
          <w:lang w:val="hy-AM"/>
        </w:rPr>
        <w:lastRenderedPageBreak/>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002F2617">
        <w:rPr>
          <w:rFonts w:ascii="GHEA Grapalat" w:hAnsi="GHEA Grapalat"/>
          <w:color w:val="000000" w:themeColor="text1"/>
          <w:spacing w:val="-4"/>
        </w:rPr>
        <w:t xml:space="preserve"> </w:t>
      </w:r>
      <w:r w:rsidR="002F2617" w:rsidRPr="002F2617">
        <w:rPr>
          <w:rFonts w:ascii="GHEA Grapalat" w:hAnsi="GHEA Grapalat"/>
          <w:color w:val="000000" w:themeColor="text1"/>
          <w:spacing w:val="-4"/>
        </w:rPr>
        <w:t>и квалификационным критериям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47D07" w:rsidRPr="00E063D7">
        <w:rPr>
          <w:rFonts w:ascii="GHEA Grapalat" w:hAnsi="GHEA Grapalat"/>
          <w:sz w:val="22"/>
          <w:szCs w:val="22"/>
        </w:rPr>
        <w:t>«</w:t>
      </w:r>
      <w:r w:rsidR="00A9154C">
        <w:rPr>
          <w:rFonts w:ascii="GHEA Grapalat" w:hAnsi="GHEA Grapalat"/>
          <w:b/>
          <w:sz w:val="22"/>
          <w:szCs w:val="22"/>
        </w:rPr>
        <w:t>GHTsDzB-HVKAK-2025-39</w:t>
      </w:r>
      <w:r w:rsidR="00C47D07" w:rsidRPr="002F2617">
        <w:rPr>
          <w:rFonts w:ascii="GHEA Grapalat" w:hAnsi="GHEA Grapalat"/>
          <w:color w:val="000000" w:themeColor="text1"/>
          <w:spacing w:val="-4"/>
        </w:rPr>
        <w:t>»</w:t>
      </w:r>
      <w:r w:rsidRPr="002F2617">
        <w:rPr>
          <w:rFonts w:ascii="GHEA Grapalat" w:hAnsi="GHEA Grapalat"/>
          <w:color w:val="000000" w:themeColor="text1"/>
          <w:spacing w:val="-4"/>
        </w:rPr>
        <w:t>,</w:t>
      </w:r>
    </w:p>
    <w:p w:rsidR="006B3E56" w:rsidRPr="00EF3DB6" w:rsidRDefault="006B3E56" w:rsidP="006F3CBD">
      <w:pPr>
        <w:widowControl w:val="0"/>
        <w:spacing w:after="160"/>
        <w:ind w:left="426"/>
        <w:jc w:val="both"/>
        <w:rPr>
          <w:rFonts w:ascii="GHEA Grapalat" w:hAnsi="GHEA Grapalat" w:cs="Arial"/>
        </w:rPr>
      </w:pPr>
    </w:p>
    <w:p w:rsidR="002F2617" w:rsidRPr="002F2617" w:rsidRDefault="002F2617" w:rsidP="002F2617">
      <w:pPr>
        <w:pStyle w:val="ListParagraph"/>
        <w:widowControl w:val="0"/>
        <w:tabs>
          <w:tab w:val="left" w:pos="567"/>
        </w:tabs>
        <w:spacing w:after="160"/>
        <w:ind w:left="1080"/>
        <w:jc w:val="both"/>
        <w:rPr>
          <w:rFonts w:ascii="GHEA Grapalat" w:hAnsi="GHEA Grapalat"/>
        </w:rPr>
      </w:pPr>
      <w:r>
        <w:rPr>
          <w:rFonts w:ascii="GHEA Grapalat" w:hAnsi="GHEA Grapalat" w:cs="Arial"/>
          <w:sz w:val="20"/>
          <w:szCs w:val="20"/>
        </w:rPr>
        <w:t>2</w:t>
      </w:r>
      <w:r w:rsidRPr="001E7AA5">
        <w:rPr>
          <w:rFonts w:ascii="GHEA Grapalat" w:hAnsi="GHEA Grapalat" w:cs="Arial"/>
          <w:sz w:val="20"/>
          <w:szCs w:val="20"/>
          <w:lang w:val="es-ES"/>
        </w:rPr>
        <w:t>)</w:t>
      </w:r>
      <w:r w:rsidR="006F3CBD"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EE5573" w:rsidRPr="00E063D7">
        <w:rPr>
          <w:rFonts w:ascii="GHEA Grapalat" w:hAnsi="GHEA Grapalat"/>
          <w:sz w:val="22"/>
          <w:szCs w:val="22"/>
        </w:rPr>
        <w:t>«</w:t>
      </w:r>
      <w:r w:rsidR="00A9154C">
        <w:rPr>
          <w:rFonts w:ascii="GHEA Grapalat" w:hAnsi="GHEA Grapalat"/>
          <w:b/>
          <w:sz w:val="22"/>
          <w:szCs w:val="22"/>
        </w:rPr>
        <w:t>GHTsDzB-HVKAK-2025-39</w:t>
      </w:r>
      <w:r w:rsidR="00EE5573" w:rsidRPr="00E063D7">
        <w:rPr>
          <w:rFonts w:ascii="GHEA Grapalat" w:hAnsi="GHEA Grapalat"/>
          <w:b/>
          <w:sz w:val="22"/>
          <w:szCs w:val="22"/>
        </w:rPr>
        <w:t>»</w:t>
      </w:r>
      <w:r w:rsidR="009608F3">
        <w:rPr>
          <w:rFonts w:ascii="GHEA Grapalat" w:hAnsi="GHEA Grapalat"/>
          <w:b/>
          <w:sz w:val="22"/>
          <w:szCs w:val="22"/>
        </w:rPr>
        <w:t xml:space="preserve"> </w:t>
      </w:r>
    </w:p>
    <w:p w:rsidR="006B3E56" w:rsidRPr="00EE5573" w:rsidRDefault="006B3E56" w:rsidP="00B46D58">
      <w:pPr>
        <w:pStyle w:val="ListParagraph"/>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Pr="00EE5573">
        <w:rPr>
          <w:rFonts w:ascii="GHEA Grapalat" w:hAnsi="GHEA Grapalat"/>
        </w:rPr>
        <w:t xml:space="preserve">злоупотребления доминирующим положением и </w:t>
      </w:r>
      <w:proofErr w:type="spellStart"/>
      <w:r w:rsidRPr="00EE5573">
        <w:rPr>
          <w:rFonts w:ascii="GHEA Grapalat" w:hAnsi="GHEA Grapalat"/>
        </w:rPr>
        <w:t>антиконкурентного</w:t>
      </w:r>
      <w:proofErr w:type="spellEnd"/>
      <w:r w:rsidRPr="00EE5573">
        <w:rPr>
          <w:rFonts w:ascii="GHEA Grapalat" w:hAnsi="GHEA Grapalat"/>
        </w:rPr>
        <w:t xml:space="preserve">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2F2617" w:rsidRPr="00AF625B" w:rsidRDefault="002F2617" w:rsidP="002F2617">
      <w:pPr>
        <w:jc w:val="both"/>
        <w:rPr>
          <w:rFonts w:ascii="GHEA Grapalat" w:hAnsi="GHEA Grapalat"/>
          <w:lang w:val="hy-AM"/>
        </w:rPr>
      </w:pPr>
      <w:r>
        <w:rPr>
          <w:rFonts w:ascii="GHEA Grapalat" w:hAnsi="GHEA Grapalat"/>
        </w:rPr>
        <w:t xml:space="preserve">Прилагаются  </w:t>
      </w:r>
      <w:r w:rsidRPr="008C1FF8">
        <w:rPr>
          <w:rFonts w:ascii="GHEA Grapalat" w:hAnsi="GHEA Grapalat"/>
        </w:rPr>
        <w:t xml:space="preserve"> предусмотренные приглашением</w:t>
      </w:r>
      <w:r w:rsidRPr="00AF6332">
        <w:rPr>
          <w:rFonts w:ascii="GHEA Grapalat" w:hAnsi="GHEA Grapalat"/>
        </w:rPr>
        <w:t xml:space="preserve"> </w:t>
      </w:r>
      <w:r w:rsidRPr="008C1FF8">
        <w:rPr>
          <w:rFonts w:ascii="GHEA Grapalat" w:hAnsi="GHEA Grapalat"/>
        </w:rPr>
        <w:t xml:space="preserve">документы подтверждающие соответствие </w:t>
      </w:r>
      <w:r>
        <w:rPr>
          <w:rFonts w:ascii="GHEA Grapalat" w:hAnsi="GHEA Grapalat"/>
        </w:rPr>
        <w:t xml:space="preserve">----------------------------     </w:t>
      </w:r>
      <w:r w:rsidRPr="008C1FF8">
        <w:rPr>
          <w:rFonts w:ascii="GHEA Grapalat" w:hAnsi="GHEA Grapalat"/>
        </w:rPr>
        <w:t>квалификационным критериям</w:t>
      </w:r>
      <w:r>
        <w:rPr>
          <w:rFonts w:ascii="GHEA Grapalat" w:hAnsi="GHEA Grapalat"/>
          <w:lang w:val="hy-AM"/>
        </w:rPr>
        <w:t>.</w:t>
      </w:r>
    </w:p>
    <w:p w:rsidR="002F2617" w:rsidRDefault="002F2617" w:rsidP="002F2617">
      <w:pPr>
        <w:jc w:val="both"/>
        <w:rPr>
          <w:rFonts w:ascii="GHEA Grapalat" w:hAnsi="GHEA Grapalat"/>
        </w:rPr>
      </w:pPr>
      <w:r>
        <w:rPr>
          <w:rFonts w:ascii="GHEA Grapalat" w:hAnsi="GHEA Grapalat"/>
          <w:sz w:val="16"/>
          <w:lang w:val="hy-AM"/>
        </w:rPr>
        <w:t xml:space="preserve"> </w:t>
      </w:r>
      <w:r>
        <w:rPr>
          <w:rFonts w:ascii="GHEA Grapalat" w:hAnsi="GHEA Grapalat"/>
          <w:sz w:val="16"/>
        </w:rPr>
        <w:t>наименование участника</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r w:rsidR="00393B08">
        <w:rPr>
          <w:rFonts w:ascii="GHEA Grapalat" w:hAnsi="GHEA Grapalat"/>
          <w:sz w:val="16"/>
        </w:rPr>
        <w:t xml:space="preserve"> М.П.</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393B08" w:rsidRDefault="00393B08" w:rsidP="00393B08">
      <w:pPr>
        <w:jc w:val="right"/>
        <w:rPr>
          <w:rFonts w:ascii="GHEA Grapalat" w:hAnsi="GHEA Grapalat"/>
          <w:b/>
        </w:rPr>
      </w:pPr>
      <w:r>
        <w:rPr>
          <w:rFonts w:ascii="GHEA Grapalat" w:hAnsi="GHEA Grapalat"/>
          <w:b/>
        </w:rPr>
        <w:br w:type="page"/>
      </w:r>
      <w:r>
        <w:rPr>
          <w:rFonts w:ascii="GHEA Grapalat" w:hAnsi="GHEA Grapalat"/>
          <w:b/>
        </w:rPr>
        <w:lastRenderedPageBreak/>
        <w:t xml:space="preserve">Приложение 1.1 </w:t>
      </w:r>
    </w:p>
    <w:p w:rsidR="00393B08" w:rsidRPr="00374F4A" w:rsidRDefault="00393B08" w:rsidP="00393B0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Pr>
          <w:rFonts w:ascii="GHEA Grapalat" w:hAnsi="GHEA Grapalat"/>
          <w:b/>
          <w:sz w:val="22"/>
          <w:szCs w:val="22"/>
        </w:rPr>
        <w:t>GHTsDzB-HVKAK-2025-39</w:t>
      </w:r>
      <w:r w:rsidRPr="00E063D7">
        <w:rPr>
          <w:rFonts w:ascii="GHEA Grapalat" w:hAnsi="GHEA Grapalat"/>
          <w:b/>
          <w:sz w:val="22"/>
          <w:szCs w:val="22"/>
        </w:rPr>
        <w:t>»</w:t>
      </w:r>
    </w:p>
    <w:p w:rsidR="00393B08" w:rsidRDefault="00393B08" w:rsidP="00393B08">
      <w:pPr>
        <w:pStyle w:val="BodyTextIndent3"/>
        <w:widowControl w:val="0"/>
        <w:spacing w:after="160" w:line="240" w:lineRule="auto"/>
        <w:jc w:val="right"/>
        <w:rPr>
          <w:rFonts w:ascii="GHEA Grapalat" w:hAnsi="GHEA Grapalat"/>
          <w:b/>
          <w:sz w:val="24"/>
          <w:szCs w:val="24"/>
        </w:rPr>
      </w:pPr>
    </w:p>
    <w:p w:rsidR="00393B08" w:rsidRDefault="00393B08" w:rsidP="00393B08">
      <w:pPr>
        <w:pStyle w:val="BodyTextIndent3"/>
        <w:widowControl w:val="0"/>
        <w:spacing w:after="160" w:line="240" w:lineRule="auto"/>
        <w:jc w:val="right"/>
        <w:rPr>
          <w:rFonts w:ascii="GHEA Grapalat" w:hAnsi="GHEA Grapalat"/>
          <w:b/>
          <w:sz w:val="24"/>
          <w:szCs w:val="24"/>
        </w:rPr>
      </w:pPr>
    </w:p>
    <w:p w:rsidR="00393B08" w:rsidRPr="006F79CA" w:rsidRDefault="00393B08" w:rsidP="00393B08">
      <w:pPr>
        <w:jc w:val="center"/>
        <w:rPr>
          <w:rFonts w:ascii="GHEA Grapalat" w:hAnsi="GHEA Grapalat"/>
          <w:b/>
        </w:rPr>
      </w:pPr>
      <w:r w:rsidRPr="006F79CA">
        <w:rPr>
          <w:rFonts w:ascii="GHEA Grapalat" w:hAnsi="GHEA Grapalat"/>
          <w:b/>
        </w:rPr>
        <w:t>ИНФОРМАЦИЯ</w:t>
      </w:r>
    </w:p>
    <w:p w:rsidR="00393B08" w:rsidRPr="006F79CA" w:rsidRDefault="00393B08" w:rsidP="00393B08">
      <w:pPr>
        <w:jc w:val="center"/>
        <w:rPr>
          <w:rFonts w:ascii="GHEA Grapalat" w:hAnsi="GHEA Grapalat"/>
          <w:b/>
        </w:rPr>
      </w:pPr>
      <w:r w:rsidRPr="006F79CA">
        <w:rPr>
          <w:rFonts w:ascii="GHEA Grapalat" w:hAnsi="GHEA Grapalat"/>
          <w:b/>
        </w:rPr>
        <w:t>об основном составе персонала, предлагаемом для исполнения заключаемого договора</w:t>
      </w:r>
    </w:p>
    <w:p w:rsidR="00393B08" w:rsidRDefault="00393B08" w:rsidP="00393B08">
      <w:pPr>
        <w:pStyle w:val="BodyTextIndent3"/>
        <w:widowControl w:val="0"/>
        <w:spacing w:after="160" w:line="240" w:lineRule="auto"/>
        <w:jc w:val="right"/>
        <w:rPr>
          <w:rFonts w:ascii="GHEA Grapalat" w:hAnsi="GHEA Grapalat"/>
          <w:b/>
          <w:sz w:val="24"/>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440"/>
        <w:gridCol w:w="1980"/>
        <w:gridCol w:w="2430"/>
        <w:gridCol w:w="1710"/>
      </w:tblGrid>
      <w:tr w:rsidR="00393B08" w:rsidRPr="008D352C" w:rsidTr="00170417">
        <w:trPr>
          <w:cantSplit/>
        </w:trPr>
        <w:tc>
          <w:tcPr>
            <w:tcW w:w="817" w:type="dxa"/>
            <w:vMerge w:val="restart"/>
            <w:vAlign w:val="center"/>
          </w:tcPr>
          <w:p w:rsidR="00393B08" w:rsidRPr="008D352C" w:rsidRDefault="00393B08" w:rsidP="00170417">
            <w:pPr>
              <w:widowControl w:val="0"/>
              <w:spacing w:after="120"/>
              <w:jc w:val="center"/>
              <w:rPr>
                <w:rFonts w:ascii="GHEA Grapalat" w:hAnsi="GHEA Grapalat"/>
                <w:sz w:val="20"/>
                <w:szCs w:val="20"/>
              </w:rPr>
            </w:pPr>
            <w:r w:rsidRPr="008D352C">
              <w:rPr>
                <w:rFonts w:ascii="GHEA Grapalat" w:hAnsi="GHEA Grapalat"/>
                <w:b/>
                <w:sz w:val="20"/>
                <w:szCs w:val="20"/>
              </w:rPr>
              <w:t>п/н</w:t>
            </w:r>
            <w:r w:rsidRPr="008D352C">
              <w:rPr>
                <w:rFonts w:ascii="GHEA Grapalat" w:hAnsi="GHEA Grapalat"/>
                <w:sz w:val="20"/>
                <w:szCs w:val="20"/>
              </w:rPr>
              <w:t xml:space="preserve"> </w:t>
            </w:r>
          </w:p>
        </w:tc>
        <w:tc>
          <w:tcPr>
            <w:tcW w:w="9101" w:type="dxa"/>
            <w:gridSpan w:val="5"/>
            <w:vAlign w:val="center"/>
          </w:tcPr>
          <w:p w:rsidR="00393B08" w:rsidRPr="008D352C" w:rsidRDefault="00393B08" w:rsidP="00170417">
            <w:pPr>
              <w:widowControl w:val="0"/>
              <w:spacing w:after="120"/>
              <w:jc w:val="center"/>
              <w:rPr>
                <w:rFonts w:ascii="GHEA Grapalat" w:hAnsi="GHEA Grapalat"/>
                <w:b/>
                <w:bCs/>
                <w:sz w:val="20"/>
                <w:szCs w:val="20"/>
              </w:rPr>
            </w:pPr>
            <w:r w:rsidRPr="008D352C">
              <w:rPr>
                <w:rFonts w:ascii="GHEA Grapalat" w:hAnsi="GHEA Grapalat"/>
                <w:b/>
                <w:sz w:val="20"/>
                <w:szCs w:val="20"/>
              </w:rPr>
              <w:t>Специалисты, включенные в состав основного персонала:</w:t>
            </w:r>
          </w:p>
        </w:tc>
      </w:tr>
      <w:tr w:rsidR="00393B08" w:rsidRPr="008D352C" w:rsidTr="00170417">
        <w:trPr>
          <w:cantSplit/>
          <w:trHeight w:val="301"/>
        </w:trPr>
        <w:tc>
          <w:tcPr>
            <w:tcW w:w="817" w:type="dxa"/>
            <w:vMerge/>
            <w:vAlign w:val="center"/>
          </w:tcPr>
          <w:p w:rsidR="00393B08" w:rsidRPr="008D352C" w:rsidRDefault="00393B08" w:rsidP="00170417">
            <w:pPr>
              <w:widowControl w:val="0"/>
              <w:spacing w:after="120"/>
              <w:jc w:val="center"/>
              <w:rPr>
                <w:rFonts w:ascii="GHEA Grapalat" w:hAnsi="GHEA Grapalat"/>
                <w:sz w:val="20"/>
                <w:szCs w:val="20"/>
              </w:rPr>
            </w:pPr>
          </w:p>
        </w:tc>
        <w:tc>
          <w:tcPr>
            <w:tcW w:w="1541" w:type="dxa"/>
            <w:vMerge w:val="restart"/>
            <w:vAlign w:val="center"/>
          </w:tcPr>
          <w:p w:rsidR="00393B08" w:rsidRPr="008D352C" w:rsidRDefault="00393B08" w:rsidP="00170417">
            <w:pPr>
              <w:widowControl w:val="0"/>
              <w:spacing w:after="120"/>
              <w:jc w:val="center"/>
              <w:rPr>
                <w:rFonts w:ascii="GHEA Grapalat" w:hAnsi="GHEA Grapalat"/>
                <w:b/>
                <w:bCs/>
                <w:sz w:val="20"/>
                <w:szCs w:val="20"/>
              </w:rPr>
            </w:pPr>
            <w:r w:rsidRPr="008D352C">
              <w:rPr>
                <w:rFonts w:ascii="GHEA Grapalat" w:hAnsi="GHEA Grapalat"/>
                <w:b/>
                <w:sz w:val="20"/>
                <w:szCs w:val="20"/>
              </w:rPr>
              <w:t>имя, фамилия</w:t>
            </w:r>
          </w:p>
        </w:tc>
        <w:tc>
          <w:tcPr>
            <w:tcW w:w="1440" w:type="dxa"/>
            <w:vMerge w:val="restart"/>
            <w:vAlign w:val="center"/>
          </w:tcPr>
          <w:p w:rsidR="00393B08" w:rsidRPr="008D352C" w:rsidRDefault="00393B08" w:rsidP="00170417">
            <w:pPr>
              <w:widowControl w:val="0"/>
              <w:spacing w:after="120"/>
              <w:jc w:val="center"/>
              <w:rPr>
                <w:rFonts w:ascii="GHEA Grapalat" w:hAnsi="GHEA Grapalat"/>
                <w:b/>
                <w:bCs/>
                <w:sz w:val="20"/>
                <w:szCs w:val="20"/>
              </w:rPr>
            </w:pPr>
            <w:r w:rsidRPr="008D352C">
              <w:rPr>
                <w:rFonts w:ascii="GHEA Grapalat" w:hAnsi="GHEA Grapalat"/>
                <w:b/>
                <w:sz w:val="20"/>
                <w:szCs w:val="20"/>
              </w:rPr>
              <w:t>квалификация</w:t>
            </w:r>
          </w:p>
        </w:tc>
        <w:tc>
          <w:tcPr>
            <w:tcW w:w="4410" w:type="dxa"/>
            <w:gridSpan w:val="2"/>
            <w:vAlign w:val="center"/>
          </w:tcPr>
          <w:p w:rsidR="00393B08" w:rsidRPr="008D352C" w:rsidRDefault="00393B08" w:rsidP="00170417">
            <w:pPr>
              <w:widowControl w:val="0"/>
              <w:spacing w:after="120"/>
              <w:jc w:val="center"/>
              <w:rPr>
                <w:rFonts w:ascii="GHEA Grapalat" w:hAnsi="GHEA Grapalat"/>
                <w:b/>
                <w:bCs/>
                <w:sz w:val="20"/>
                <w:szCs w:val="20"/>
              </w:rPr>
            </w:pPr>
            <w:r w:rsidRPr="008D352C">
              <w:rPr>
                <w:rFonts w:ascii="GHEA Grapalat" w:hAnsi="GHEA Grapalat"/>
                <w:b/>
                <w:sz w:val="20"/>
                <w:szCs w:val="20"/>
              </w:rPr>
              <w:t>трудовой опыт</w:t>
            </w:r>
          </w:p>
        </w:tc>
        <w:tc>
          <w:tcPr>
            <w:tcW w:w="1710" w:type="dxa"/>
            <w:vMerge w:val="restart"/>
            <w:vAlign w:val="center"/>
          </w:tcPr>
          <w:p w:rsidR="00393B08" w:rsidRPr="008D352C" w:rsidRDefault="00393B08" w:rsidP="00170417">
            <w:pPr>
              <w:widowControl w:val="0"/>
              <w:spacing w:after="120"/>
              <w:jc w:val="center"/>
              <w:rPr>
                <w:rFonts w:ascii="GHEA Grapalat" w:hAnsi="GHEA Grapalat" w:cs="Arial"/>
                <w:sz w:val="20"/>
                <w:szCs w:val="20"/>
              </w:rPr>
            </w:pPr>
            <w:r w:rsidRPr="008D352C">
              <w:rPr>
                <w:rFonts w:ascii="GHEA Grapalat" w:hAnsi="GHEA Grapalat"/>
                <w:b/>
                <w:sz w:val="20"/>
                <w:szCs w:val="20"/>
              </w:rPr>
              <w:t>наименование работодателя</w:t>
            </w:r>
          </w:p>
        </w:tc>
      </w:tr>
      <w:tr w:rsidR="00393B08" w:rsidRPr="008D352C" w:rsidTr="00170417">
        <w:trPr>
          <w:cantSplit/>
          <w:trHeight w:val="299"/>
        </w:trPr>
        <w:tc>
          <w:tcPr>
            <w:tcW w:w="817" w:type="dxa"/>
            <w:vMerge/>
            <w:vAlign w:val="center"/>
          </w:tcPr>
          <w:p w:rsidR="00393B08" w:rsidRPr="008D352C" w:rsidRDefault="00393B08" w:rsidP="00170417">
            <w:pPr>
              <w:widowControl w:val="0"/>
              <w:spacing w:after="120"/>
              <w:jc w:val="center"/>
              <w:rPr>
                <w:rFonts w:ascii="GHEA Grapalat" w:hAnsi="GHEA Grapalat"/>
                <w:sz w:val="20"/>
                <w:szCs w:val="20"/>
              </w:rPr>
            </w:pPr>
          </w:p>
        </w:tc>
        <w:tc>
          <w:tcPr>
            <w:tcW w:w="1541" w:type="dxa"/>
            <w:vMerge/>
            <w:vAlign w:val="center"/>
          </w:tcPr>
          <w:p w:rsidR="00393B08" w:rsidRPr="008D352C" w:rsidRDefault="00393B08" w:rsidP="00170417">
            <w:pPr>
              <w:widowControl w:val="0"/>
              <w:spacing w:after="120"/>
              <w:jc w:val="center"/>
              <w:rPr>
                <w:rFonts w:ascii="GHEA Grapalat" w:hAnsi="GHEA Grapalat"/>
                <w:sz w:val="20"/>
                <w:szCs w:val="20"/>
              </w:rPr>
            </w:pPr>
          </w:p>
        </w:tc>
        <w:tc>
          <w:tcPr>
            <w:tcW w:w="1440" w:type="dxa"/>
            <w:vMerge/>
            <w:vAlign w:val="center"/>
          </w:tcPr>
          <w:p w:rsidR="00393B08" w:rsidRPr="008D352C" w:rsidDel="006B374D" w:rsidRDefault="00393B08" w:rsidP="00170417">
            <w:pPr>
              <w:widowControl w:val="0"/>
              <w:spacing w:after="120"/>
              <w:jc w:val="center"/>
              <w:rPr>
                <w:rFonts w:ascii="GHEA Grapalat" w:hAnsi="GHEA Grapalat"/>
                <w:b/>
                <w:bCs/>
                <w:sz w:val="20"/>
                <w:szCs w:val="20"/>
              </w:rPr>
            </w:pPr>
          </w:p>
        </w:tc>
        <w:tc>
          <w:tcPr>
            <w:tcW w:w="1980" w:type="dxa"/>
            <w:vAlign w:val="center"/>
          </w:tcPr>
          <w:p w:rsidR="00393B08" w:rsidRPr="008D352C" w:rsidDel="00B57526" w:rsidRDefault="00393B08" w:rsidP="00170417">
            <w:pPr>
              <w:widowControl w:val="0"/>
              <w:spacing w:after="120"/>
              <w:jc w:val="center"/>
              <w:rPr>
                <w:rFonts w:ascii="GHEA Grapalat" w:hAnsi="GHEA Grapalat"/>
                <w:b/>
                <w:bCs/>
                <w:sz w:val="20"/>
                <w:szCs w:val="20"/>
              </w:rPr>
            </w:pPr>
            <w:r w:rsidRPr="008D352C">
              <w:rPr>
                <w:rFonts w:ascii="GHEA Grapalat" w:hAnsi="GHEA Grapalat"/>
                <w:b/>
                <w:sz w:val="20"/>
                <w:szCs w:val="20"/>
              </w:rPr>
              <w:t>период</w:t>
            </w:r>
          </w:p>
        </w:tc>
        <w:tc>
          <w:tcPr>
            <w:tcW w:w="2430" w:type="dxa"/>
            <w:vAlign w:val="center"/>
          </w:tcPr>
          <w:p w:rsidR="00393B08" w:rsidRPr="008D352C" w:rsidDel="00B57526" w:rsidRDefault="00393B08" w:rsidP="00170417">
            <w:pPr>
              <w:widowControl w:val="0"/>
              <w:spacing w:after="120"/>
              <w:jc w:val="center"/>
              <w:rPr>
                <w:rFonts w:ascii="GHEA Grapalat" w:hAnsi="GHEA Grapalat"/>
                <w:b/>
                <w:bCs/>
                <w:sz w:val="20"/>
                <w:szCs w:val="20"/>
              </w:rPr>
            </w:pPr>
            <w:r w:rsidRPr="008D352C">
              <w:rPr>
                <w:rFonts w:ascii="GHEA Grapalat" w:hAnsi="GHEA Grapalat"/>
                <w:b/>
                <w:sz w:val="20"/>
                <w:szCs w:val="20"/>
              </w:rPr>
              <w:t>сфера деятельности и выполненная работа</w:t>
            </w:r>
          </w:p>
        </w:tc>
        <w:tc>
          <w:tcPr>
            <w:tcW w:w="1710" w:type="dxa"/>
            <w:vMerge/>
            <w:vAlign w:val="center"/>
          </w:tcPr>
          <w:p w:rsidR="00393B08" w:rsidRPr="008D352C" w:rsidRDefault="00393B08" w:rsidP="00170417">
            <w:pPr>
              <w:widowControl w:val="0"/>
              <w:spacing w:after="120"/>
              <w:jc w:val="center"/>
              <w:rPr>
                <w:rFonts w:ascii="GHEA Grapalat" w:hAnsi="GHEA Grapalat"/>
                <w:sz w:val="20"/>
                <w:szCs w:val="20"/>
              </w:rPr>
            </w:pPr>
          </w:p>
        </w:tc>
      </w:tr>
      <w:tr w:rsidR="00393B08" w:rsidRPr="008D352C" w:rsidTr="00170417">
        <w:trPr>
          <w:cantSplit/>
        </w:trPr>
        <w:tc>
          <w:tcPr>
            <w:tcW w:w="817" w:type="dxa"/>
          </w:tcPr>
          <w:p w:rsidR="00393B08" w:rsidRPr="008D352C" w:rsidRDefault="00393B08" w:rsidP="00170417">
            <w:pPr>
              <w:widowControl w:val="0"/>
              <w:spacing w:after="120"/>
              <w:jc w:val="center"/>
              <w:rPr>
                <w:rFonts w:ascii="GHEA Grapalat" w:hAnsi="GHEA Grapalat"/>
                <w:sz w:val="20"/>
                <w:szCs w:val="20"/>
              </w:rPr>
            </w:pPr>
          </w:p>
        </w:tc>
        <w:tc>
          <w:tcPr>
            <w:tcW w:w="1541" w:type="dxa"/>
          </w:tcPr>
          <w:p w:rsidR="00393B08" w:rsidRPr="008D352C" w:rsidRDefault="00393B08" w:rsidP="00170417">
            <w:pPr>
              <w:widowControl w:val="0"/>
              <w:spacing w:after="120"/>
              <w:jc w:val="center"/>
              <w:rPr>
                <w:rFonts w:ascii="GHEA Grapalat" w:hAnsi="GHEA Grapalat"/>
                <w:sz w:val="20"/>
                <w:szCs w:val="20"/>
              </w:rPr>
            </w:pPr>
          </w:p>
        </w:tc>
        <w:tc>
          <w:tcPr>
            <w:tcW w:w="1440" w:type="dxa"/>
          </w:tcPr>
          <w:p w:rsidR="00393B08" w:rsidRPr="008D352C" w:rsidRDefault="00393B08" w:rsidP="00170417">
            <w:pPr>
              <w:widowControl w:val="0"/>
              <w:spacing w:after="120"/>
              <w:jc w:val="center"/>
              <w:rPr>
                <w:rFonts w:ascii="GHEA Grapalat" w:hAnsi="GHEA Grapalat"/>
                <w:sz w:val="20"/>
                <w:szCs w:val="20"/>
              </w:rPr>
            </w:pPr>
          </w:p>
        </w:tc>
        <w:tc>
          <w:tcPr>
            <w:tcW w:w="1980" w:type="dxa"/>
          </w:tcPr>
          <w:p w:rsidR="00393B08" w:rsidRPr="008D352C" w:rsidRDefault="00393B08" w:rsidP="00170417">
            <w:pPr>
              <w:widowControl w:val="0"/>
              <w:spacing w:after="120"/>
              <w:jc w:val="center"/>
              <w:rPr>
                <w:rFonts w:ascii="GHEA Grapalat" w:hAnsi="GHEA Grapalat"/>
                <w:sz w:val="20"/>
                <w:szCs w:val="20"/>
              </w:rPr>
            </w:pPr>
          </w:p>
        </w:tc>
        <w:tc>
          <w:tcPr>
            <w:tcW w:w="2430" w:type="dxa"/>
          </w:tcPr>
          <w:p w:rsidR="00393B08" w:rsidRPr="008D352C" w:rsidRDefault="00393B08" w:rsidP="00170417">
            <w:pPr>
              <w:widowControl w:val="0"/>
              <w:spacing w:after="120"/>
              <w:jc w:val="center"/>
              <w:rPr>
                <w:rFonts w:ascii="GHEA Grapalat" w:hAnsi="GHEA Grapalat"/>
                <w:sz w:val="20"/>
                <w:szCs w:val="20"/>
              </w:rPr>
            </w:pPr>
          </w:p>
        </w:tc>
        <w:tc>
          <w:tcPr>
            <w:tcW w:w="1710" w:type="dxa"/>
          </w:tcPr>
          <w:p w:rsidR="00393B08" w:rsidRPr="008D352C" w:rsidRDefault="00393B08" w:rsidP="00170417">
            <w:pPr>
              <w:widowControl w:val="0"/>
              <w:spacing w:after="120"/>
              <w:jc w:val="center"/>
              <w:rPr>
                <w:rFonts w:ascii="GHEA Grapalat" w:hAnsi="GHEA Grapalat"/>
                <w:sz w:val="20"/>
                <w:szCs w:val="20"/>
              </w:rPr>
            </w:pPr>
          </w:p>
        </w:tc>
      </w:tr>
      <w:tr w:rsidR="00393B08" w:rsidRPr="008D352C" w:rsidTr="00170417">
        <w:trPr>
          <w:cantSplit/>
        </w:trPr>
        <w:tc>
          <w:tcPr>
            <w:tcW w:w="817" w:type="dxa"/>
          </w:tcPr>
          <w:p w:rsidR="00393B08" w:rsidRPr="008D352C" w:rsidRDefault="00393B08" w:rsidP="00170417">
            <w:pPr>
              <w:widowControl w:val="0"/>
              <w:spacing w:after="120"/>
              <w:jc w:val="center"/>
              <w:rPr>
                <w:rFonts w:ascii="GHEA Grapalat" w:hAnsi="GHEA Grapalat"/>
                <w:sz w:val="20"/>
                <w:szCs w:val="20"/>
              </w:rPr>
            </w:pPr>
          </w:p>
        </w:tc>
        <w:tc>
          <w:tcPr>
            <w:tcW w:w="1541" w:type="dxa"/>
          </w:tcPr>
          <w:p w:rsidR="00393B08" w:rsidRPr="008D352C" w:rsidRDefault="00393B08" w:rsidP="00170417">
            <w:pPr>
              <w:widowControl w:val="0"/>
              <w:spacing w:after="120"/>
              <w:jc w:val="center"/>
              <w:rPr>
                <w:rFonts w:ascii="GHEA Grapalat" w:hAnsi="GHEA Grapalat"/>
                <w:sz w:val="20"/>
                <w:szCs w:val="20"/>
              </w:rPr>
            </w:pPr>
          </w:p>
        </w:tc>
        <w:tc>
          <w:tcPr>
            <w:tcW w:w="1440" w:type="dxa"/>
          </w:tcPr>
          <w:p w:rsidR="00393B08" w:rsidRPr="008D352C" w:rsidRDefault="00393B08" w:rsidP="00170417">
            <w:pPr>
              <w:widowControl w:val="0"/>
              <w:spacing w:after="120"/>
              <w:jc w:val="center"/>
              <w:rPr>
                <w:rFonts w:ascii="GHEA Grapalat" w:hAnsi="GHEA Grapalat"/>
                <w:sz w:val="20"/>
                <w:szCs w:val="20"/>
              </w:rPr>
            </w:pPr>
          </w:p>
        </w:tc>
        <w:tc>
          <w:tcPr>
            <w:tcW w:w="1980" w:type="dxa"/>
          </w:tcPr>
          <w:p w:rsidR="00393B08" w:rsidRPr="008D352C" w:rsidRDefault="00393B08" w:rsidP="00170417">
            <w:pPr>
              <w:widowControl w:val="0"/>
              <w:spacing w:after="120"/>
              <w:jc w:val="center"/>
              <w:rPr>
                <w:rFonts w:ascii="GHEA Grapalat" w:hAnsi="GHEA Grapalat"/>
                <w:sz w:val="20"/>
                <w:szCs w:val="20"/>
              </w:rPr>
            </w:pPr>
          </w:p>
        </w:tc>
        <w:tc>
          <w:tcPr>
            <w:tcW w:w="2430" w:type="dxa"/>
          </w:tcPr>
          <w:p w:rsidR="00393B08" w:rsidRPr="008D352C" w:rsidRDefault="00393B08" w:rsidP="00170417">
            <w:pPr>
              <w:widowControl w:val="0"/>
              <w:spacing w:after="120"/>
              <w:jc w:val="center"/>
              <w:rPr>
                <w:rFonts w:ascii="GHEA Grapalat" w:hAnsi="GHEA Grapalat"/>
                <w:sz w:val="20"/>
                <w:szCs w:val="20"/>
              </w:rPr>
            </w:pPr>
          </w:p>
        </w:tc>
        <w:tc>
          <w:tcPr>
            <w:tcW w:w="1710" w:type="dxa"/>
          </w:tcPr>
          <w:p w:rsidR="00393B08" w:rsidRPr="008D352C" w:rsidRDefault="00393B08" w:rsidP="00170417">
            <w:pPr>
              <w:widowControl w:val="0"/>
              <w:spacing w:after="120"/>
              <w:jc w:val="center"/>
              <w:rPr>
                <w:rFonts w:ascii="GHEA Grapalat" w:hAnsi="GHEA Grapalat"/>
                <w:sz w:val="20"/>
                <w:szCs w:val="20"/>
              </w:rPr>
            </w:pPr>
          </w:p>
        </w:tc>
      </w:tr>
      <w:tr w:rsidR="00393B08" w:rsidRPr="008D352C" w:rsidTr="00170417">
        <w:trPr>
          <w:cantSplit/>
        </w:trPr>
        <w:tc>
          <w:tcPr>
            <w:tcW w:w="817" w:type="dxa"/>
          </w:tcPr>
          <w:p w:rsidR="00393B08" w:rsidRPr="008D352C" w:rsidRDefault="00393B08" w:rsidP="00170417">
            <w:pPr>
              <w:widowControl w:val="0"/>
              <w:spacing w:after="120"/>
              <w:jc w:val="center"/>
              <w:rPr>
                <w:rFonts w:ascii="GHEA Grapalat" w:hAnsi="GHEA Grapalat"/>
                <w:sz w:val="20"/>
                <w:szCs w:val="20"/>
              </w:rPr>
            </w:pPr>
          </w:p>
        </w:tc>
        <w:tc>
          <w:tcPr>
            <w:tcW w:w="1541" w:type="dxa"/>
          </w:tcPr>
          <w:p w:rsidR="00393B08" w:rsidRPr="008D352C" w:rsidRDefault="00393B08" w:rsidP="00170417">
            <w:pPr>
              <w:widowControl w:val="0"/>
              <w:spacing w:after="120"/>
              <w:jc w:val="center"/>
              <w:rPr>
                <w:rFonts w:ascii="GHEA Grapalat" w:hAnsi="GHEA Grapalat"/>
                <w:sz w:val="20"/>
                <w:szCs w:val="20"/>
              </w:rPr>
            </w:pPr>
          </w:p>
        </w:tc>
        <w:tc>
          <w:tcPr>
            <w:tcW w:w="1440" w:type="dxa"/>
          </w:tcPr>
          <w:p w:rsidR="00393B08" w:rsidRPr="008D352C" w:rsidRDefault="00393B08" w:rsidP="00170417">
            <w:pPr>
              <w:widowControl w:val="0"/>
              <w:spacing w:after="120"/>
              <w:jc w:val="center"/>
              <w:rPr>
                <w:rFonts w:ascii="GHEA Grapalat" w:hAnsi="GHEA Grapalat"/>
                <w:sz w:val="20"/>
                <w:szCs w:val="20"/>
              </w:rPr>
            </w:pPr>
          </w:p>
        </w:tc>
        <w:tc>
          <w:tcPr>
            <w:tcW w:w="1980" w:type="dxa"/>
          </w:tcPr>
          <w:p w:rsidR="00393B08" w:rsidRPr="008D352C" w:rsidRDefault="00393B08" w:rsidP="00170417">
            <w:pPr>
              <w:widowControl w:val="0"/>
              <w:spacing w:after="120"/>
              <w:jc w:val="center"/>
              <w:rPr>
                <w:rFonts w:ascii="GHEA Grapalat" w:hAnsi="GHEA Grapalat"/>
                <w:sz w:val="20"/>
                <w:szCs w:val="20"/>
              </w:rPr>
            </w:pPr>
          </w:p>
        </w:tc>
        <w:tc>
          <w:tcPr>
            <w:tcW w:w="2430" w:type="dxa"/>
          </w:tcPr>
          <w:p w:rsidR="00393B08" w:rsidRPr="008D352C" w:rsidRDefault="00393B08" w:rsidP="00170417">
            <w:pPr>
              <w:widowControl w:val="0"/>
              <w:spacing w:after="120"/>
              <w:jc w:val="center"/>
              <w:rPr>
                <w:rFonts w:ascii="GHEA Grapalat" w:hAnsi="GHEA Grapalat"/>
                <w:sz w:val="20"/>
                <w:szCs w:val="20"/>
              </w:rPr>
            </w:pPr>
          </w:p>
        </w:tc>
        <w:tc>
          <w:tcPr>
            <w:tcW w:w="1710" w:type="dxa"/>
          </w:tcPr>
          <w:p w:rsidR="00393B08" w:rsidRPr="008D352C" w:rsidRDefault="00393B08" w:rsidP="00170417">
            <w:pPr>
              <w:widowControl w:val="0"/>
              <w:spacing w:after="120"/>
              <w:jc w:val="center"/>
              <w:rPr>
                <w:rFonts w:ascii="GHEA Grapalat" w:hAnsi="GHEA Grapalat"/>
                <w:sz w:val="20"/>
                <w:szCs w:val="20"/>
              </w:rPr>
            </w:pPr>
          </w:p>
        </w:tc>
      </w:tr>
    </w:tbl>
    <w:p w:rsidR="00393B08" w:rsidRPr="008C1FF8" w:rsidRDefault="00393B08" w:rsidP="00393B08">
      <w:pPr>
        <w:pStyle w:val="BodyTextIndent3"/>
        <w:widowControl w:val="0"/>
        <w:spacing w:after="160" w:line="240" w:lineRule="auto"/>
        <w:jc w:val="right"/>
        <w:rPr>
          <w:rFonts w:ascii="GHEA Grapalat" w:hAnsi="GHEA Grapalat"/>
          <w:b/>
          <w:sz w:val="24"/>
          <w:szCs w:val="24"/>
        </w:rPr>
      </w:pPr>
    </w:p>
    <w:p w:rsidR="00393B08" w:rsidRDefault="00393B08" w:rsidP="00393B08">
      <w:pPr>
        <w:pStyle w:val="BodyTextIndent3"/>
        <w:widowControl w:val="0"/>
        <w:spacing w:after="160" w:line="240" w:lineRule="auto"/>
        <w:jc w:val="right"/>
        <w:rPr>
          <w:rFonts w:ascii="GHEA Grapalat" w:hAnsi="GHEA Grapalat"/>
          <w:b/>
          <w:sz w:val="24"/>
          <w:szCs w:val="24"/>
          <w:lang w:val="es-ES"/>
        </w:rPr>
      </w:pPr>
    </w:p>
    <w:p w:rsidR="00393B08" w:rsidRDefault="00393B08" w:rsidP="00393B08">
      <w:pPr>
        <w:jc w:val="both"/>
        <w:rPr>
          <w:rFonts w:ascii="GHEA Grapalat" w:hAnsi="GHEA Grapalat"/>
        </w:rPr>
      </w:pPr>
      <w:r w:rsidRPr="008C1FF8">
        <w:rPr>
          <w:rFonts w:ascii="GHEA Grapalat" w:hAnsi="GHEA Grapalat"/>
          <w:lang w:val="es-ES"/>
        </w:rPr>
        <w:t xml:space="preserve">       </w:t>
      </w:r>
      <w:r w:rsidRPr="008C1FF8">
        <w:rPr>
          <w:rFonts w:ascii="GHEA Grapalat" w:hAnsi="GHEA Grapalat"/>
        </w:rPr>
        <w:t>Прилагаются письменные согласия</w:t>
      </w:r>
      <w:r>
        <w:rPr>
          <w:rFonts w:ascii="GHEA Grapalat" w:hAnsi="GHEA Grapalat"/>
        </w:rPr>
        <w:t xml:space="preserve"> утвержденные</w:t>
      </w:r>
      <w:r w:rsidRPr="00BF4B06">
        <w:rPr>
          <w:rFonts w:ascii="GHEA Grapalat" w:hAnsi="GHEA Grapalat"/>
        </w:rPr>
        <w:t xml:space="preserve"> специалистами</w:t>
      </w:r>
      <w:r w:rsidRPr="008C1FF8">
        <w:rPr>
          <w:rFonts w:ascii="GHEA Grapalat" w:hAnsi="GHEA Grapalat"/>
        </w:rPr>
        <w:t>, указанны</w:t>
      </w:r>
      <w:r>
        <w:rPr>
          <w:rFonts w:ascii="GHEA Grapalat" w:hAnsi="GHEA Grapalat"/>
        </w:rPr>
        <w:t>ми</w:t>
      </w:r>
      <w:r w:rsidRPr="008C1FF8">
        <w:rPr>
          <w:rFonts w:ascii="GHEA Grapalat" w:hAnsi="GHEA Grapalat"/>
        </w:rPr>
        <w:t xml:space="preserve"> в настоящей информации, </w:t>
      </w:r>
      <w:r w:rsidRPr="008C1FF8">
        <w:rPr>
          <w:rStyle w:val="ezkurwreuab5ozgtqnkl"/>
          <w:rFonts w:ascii="GHEA Grapalat" w:hAnsi="GHEA Grapalat"/>
        </w:rPr>
        <w:t>о</w:t>
      </w:r>
      <w:r>
        <w:rPr>
          <w:rStyle w:val="ezkurwreuab5ozgtqnkl"/>
          <w:rFonts w:ascii="GHEA Grapalat" w:hAnsi="GHEA Grapalat"/>
        </w:rPr>
        <w:t>б их</w:t>
      </w:r>
      <w:r w:rsidRPr="008C1FF8">
        <w:rPr>
          <w:rStyle w:val="ezkurwreuab5ozgtqnkl"/>
          <w:rFonts w:ascii="GHEA Grapalat" w:hAnsi="GHEA Grapalat"/>
        </w:rPr>
        <w:t xml:space="preserve"> </w:t>
      </w:r>
      <w:r w:rsidRPr="009044F1">
        <w:rPr>
          <w:rFonts w:ascii="GHEA Grapalat" w:hAnsi="GHEA Grapalat"/>
        </w:rPr>
        <w:t>включении в выполняемые работы</w:t>
      </w:r>
      <w:r w:rsidRPr="008C1FF8">
        <w:rPr>
          <w:rFonts w:ascii="GHEA Grapalat" w:hAnsi="GHEA Grapalat"/>
        </w:rPr>
        <w:t>, а также документы, требуемые приглашением.</w:t>
      </w:r>
    </w:p>
    <w:p w:rsidR="00393B08" w:rsidRDefault="00393B08" w:rsidP="00393B08">
      <w:pPr>
        <w:jc w:val="both"/>
        <w:rPr>
          <w:rFonts w:ascii="GHEA Grapalat" w:hAnsi="GHEA Grapalat"/>
        </w:rPr>
      </w:pPr>
    </w:p>
    <w:p w:rsidR="00393B08" w:rsidRPr="008C1FF8" w:rsidRDefault="00393B08" w:rsidP="00393B08">
      <w:pPr>
        <w:jc w:val="both"/>
        <w:rPr>
          <w:rFonts w:ascii="GHEA Grapalat" w:hAnsi="GHEA Grapalat"/>
        </w:rPr>
      </w:pPr>
    </w:p>
    <w:p w:rsidR="00393B08" w:rsidRPr="00DD2B43" w:rsidRDefault="00393B08" w:rsidP="00393B0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93B08" w:rsidRPr="00567D3B" w:rsidRDefault="00393B08" w:rsidP="00393B0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393B08" w:rsidRPr="008875C7" w:rsidRDefault="00393B08" w:rsidP="00393B08">
      <w:pPr>
        <w:widowControl w:val="0"/>
        <w:spacing w:after="160"/>
        <w:jc w:val="right"/>
        <w:rPr>
          <w:rFonts w:ascii="GHEA Grapalat" w:hAnsi="GHEA Grapalat"/>
        </w:rPr>
      </w:pPr>
    </w:p>
    <w:p w:rsidR="00393B08" w:rsidRPr="00D5443D" w:rsidRDefault="00393B08" w:rsidP="00393B08">
      <w:pPr>
        <w:widowControl w:val="0"/>
        <w:spacing w:after="160"/>
        <w:jc w:val="right"/>
        <w:rPr>
          <w:rFonts w:ascii="GHEA Grapalat" w:hAnsi="GHEA Grapalat"/>
        </w:rPr>
      </w:pPr>
      <w:r w:rsidRPr="009044F1">
        <w:rPr>
          <w:rFonts w:ascii="GHEA Grapalat" w:hAnsi="GHEA Grapalat"/>
        </w:rPr>
        <w:t>М. П.</w:t>
      </w:r>
    </w:p>
    <w:p w:rsidR="00393B08" w:rsidRDefault="00393B08" w:rsidP="00393B08">
      <w:pPr>
        <w:rPr>
          <w:rFonts w:ascii="GHEA Grapalat" w:hAnsi="GHEA Grapalat"/>
          <w:b/>
        </w:rPr>
      </w:pPr>
      <w:r>
        <w:rPr>
          <w:rFonts w:ascii="GHEA Grapalat" w:hAnsi="GHEA Grapalat"/>
          <w:b/>
        </w:rPr>
        <w:br w:type="page"/>
      </w:r>
    </w:p>
    <w:p w:rsidR="00393B08" w:rsidRDefault="00393B08">
      <w:pPr>
        <w:rPr>
          <w:rFonts w:ascii="GHEA Grapalat" w:hAnsi="GHEA Grapalat"/>
          <w:b/>
        </w:rPr>
      </w:pPr>
    </w:p>
    <w:p w:rsidR="00652A78" w:rsidRDefault="00652A78" w:rsidP="00393B08">
      <w:pPr>
        <w:jc w:val="right"/>
        <w:rPr>
          <w:rFonts w:ascii="GHEA Grapalat" w:hAnsi="GHEA Grapalat"/>
          <w:b/>
        </w:rPr>
      </w:pPr>
      <w:r>
        <w:rPr>
          <w:rFonts w:ascii="GHEA Grapalat" w:hAnsi="GHEA Grapalat"/>
          <w:b/>
        </w:rPr>
        <w:t>Приложение 1.</w:t>
      </w:r>
      <w:r w:rsidR="00393B08">
        <w:rPr>
          <w:rFonts w:ascii="GHEA Grapalat" w:hAnsi="GHEA Grapalat"/>
          <w:b/>
        </w:rPr>
        <w:t>2</w:t>
      </w:r>
      <w:r>
        <w:rPr>
          <w:rFonts w:ascii="GHEA Grapalat" w:hAnsi="GHEA Grapalat"/>
          <w:b/>
        </w:rPr>
        <w:t xml:space="preserve">** </w:t>
      </w:r>
    </w:p>
    <w:p w:rsidR="009608F3" w:rsidRPr="00374F4A" w:rsidRDefault="009608F3" w:rsidP="009608F3">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A9154C">
        <w:rPr>
          <w:rFonts w:ascii="GHEA Grapalat" w:hAnsi="GHEA Grapalat"/>
          <w:b/>
          <w:sz w:val="22"/>
          <w:szCs w:val="22"/>
        </w:rPr>
        <w:t>GHTsDzB-HVKAK-2025-39</w:t>
      </w:r>
      <w:r w:rsidRPr="00E063D7">
        <w:rPr>
          <w:rFonts w:ascii="GHEA Grapalat" w:hAnsi="GHEA Grapalat"/>
          <w:b/>
          <w:sz w:val="22"/>
          <w:szCs w:val="22"/>
        </w:rPr>
        <w:t>»</w:t>
      </w:r>
    </w:p>
    <w:p w:rsidR="00123294" w:rsidRDefault="00123294"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w:t>
            </w:r>
            <w:r w:rsidRPr="00421E0E">
              <w:rPr>
                <w:rFonts w:ascii="GHEA Grapalat" w:eastAsia="GHEA Grapalat" w:hAnsi="GHEA Grapalat" w:cs="GHEA Grapalat"/>
                <w:color w:val="000000"/>
              </w:rPr>
              <w:lastRenderedPageBreak/>
              <w:t>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170417"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170417"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170417"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170417"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170417"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170417"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170417"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170417"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170417"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170417"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170417"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170417"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170417"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170417"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170417"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170417"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170417"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170417"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rsidR="00A9306E" w:rsidRPr="00B23852" w:rsidRDefault="00170417"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170417"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170417"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170417"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w:t>
            </w:r>
            <w:r w:rsidRPr="00421E0E">
              <w:rPr>
                <w:rFonts w:ascii="GHEA Grapalat" w:eastAsia="GHEA Grapalat" w:hAnsi="GHEA Grapalat" w:cs="GHEA Grapalat"/>
                <w:color w:val="000000"/>
              </w:rPr>
              <w:lastRenderedPageBreak/>
              <w:t>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AE55B6" w:rsidRDefault="00A9306E" w:rsidP="00AE55B6">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lastRenderedPageBreak/>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w:t>
      </w:r>
      <w:r w:rsidRPr="000306ED">
        <w:rPr>
          <w:rFonts w:ascii="GHEA Grapalat" w:hAnsi="GHEA Grapalat"/>
        </w:rPr>
        <w:lastRenderedPageBreak/>
        <w:t>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муниципалитета.В</w:t>
      </w:r>
      <w:proofErr w:type="spell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 xml:space="preserve">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w:t>
      </w:r>
      <w:r w:rsidRPr="000306ED">
        <w:rPr>
          <w:rFonts w:ascii="GHEA Grapalat" w:hAnsi="GHEA Grapalat"/>
        </w:rPr>
        <w:lastRenderedPageBreak/>
        <w:t>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w:t>
      </w:r>
      <w:r w:rsidRPr="000306ED">
        <w:rPr>
          <w:rFonts w:ascii="GHEA Grapalat" w:hAnsi="GHEA Grapalat"/>
        </w:rPr>
        <w:lastRenderedPageBreak/>
        <w:t xml:space="preserve">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844DED">
      <w:pPr>
        <w:pStyle w:val="BodyTextIndent3"/>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844DED" w:rsidRPr="00374F4A" w:rsidRDefault="00844DED" w:rsidP="00844DED">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A9154C">
        <w:rPr>
          <w:rFonts w:ascii="GHEA Grapalat" w:hAnsi="GHEA Grapalat"/>
          <w:b/>
          <w:sz w:val="22"/>
          <w:szCs w:val="22"/>
        </w:rPr>
        <w:t>GHTsDzB-HVKAK-2025-39</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844DED" w:rsidRPr="00E063D7">
        <w:rPr>
          <w:rFonts w:ascii="GHEA Grapalat" w:hAnsi="GHEA Grapalat"/>
          <w:sz w:val="22"/>
          <w:szCs w:val="22"/>
        </w:rPr>
        <w:t>«</w:t>
      </w:r>
      <w:r w:rsidR="00A9154C">
        <w:rPr>
          <w:rFonts w:ascii="GHEA Grapalat" w:hAnsi="GHEA Grapalat"/>
          <w:b/>
          <w:sz w:val="22"/>
          <w:szCs w:val="22"/>
        </w:rPr>
        <w:t>GHTsDzB-HVKAK-2025-39</w:t>
      </w:r>
      <w:r w:rsidR="00844DED" w:rsidRPr="00E063D7">
        <w:rPr>
          <w:rFonts w:ascii="GHEA Grapalat" w:hAnsi="GHEA Grapalat"/>
          <w:b/>
          <w:sz w:val="22"/>
          <w:szCs w:val="22"/>
        </w:rPr>
        <w:t>»</w:t>
      </w:r>
      <w:r w:rsidR="00844DED">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989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2781"/>
        <w:gridCol w:w="1914"/>
        <w:gridCol w:w="1904"/>
        <w:gridCol w:w="2212"/>
      </w:tblGrid>
      <w:tr w:rsidR="004A317B" w:rsidRPr="005744FC" w:rsidTr="001B4174">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78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2212"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1B4174">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278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2212"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1B4174">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278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2212"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1B4174">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278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2212"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1B4174">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278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2212"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1B4174">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278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2212"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1B4174">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278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2212"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lastRenderedPageBreak/>
        <w:t>Приложение № 5.1</w:t>
      </w:r>
    </w:p>
    <w:p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3D1910" w:rsidRPr="00844DED">
        <w:rPr>
          <w:rFonts w:ascii="GHEA Grapalat" w:hAnsi="GHEA Grapalat"/>
          <w:sz w:val="22"/>
          <w:szCs w:val="22"/>
        </w:rPr>
        <w:t>«</w:t>
      </w:r>
      <w:r w:rsidR="00A9154C">
        <w:rPr>
          <w:rFonts w:ascii="GHEA Grapalat" w:hAnsi="GHEA Grapalat"/>
          <w:b/>
          <w:sz w:val="22"/>
          <w:szCs w:val="22"/>
        </w:rPr>
        <w:t>GHTsDzB-HVKAK-2025-39</w:t>
      </w:r>
      <w:r w:rsidR="003D1910" w:rsidRPr="00844DE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4"/>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3141D5" w:rsidRPr="00025337">
        <w:rPr>
          <w:rFonts w:ascii="GHEA Grapalat" w:hAnsi="GHEA Grapalat"/>
          <w:b/>
          <w:sz w:val="22"/>
          <w:szCs w:val="22"/>
        </w:rPr>
        <w:t>ГНО «Национальным центром по контролю и профилактике заболеваний»</w:t>
      </w:r>
      <w:r w:rsidR="003141D5" w:rsidRPr="00025337">
        <w:rPr>
          <w:rFonts w:ascii="GHEA Grapalat" w:hAnsi="GHEA Grapalat"/>
          <w:b/>
          <w:i/>
          <w:sz w:val="22"/>
          <w:szCs w:val="22"/>
        </w:rPr>
        <w:t xml:space="preserve"> </w:t>
      </w:r>
      <w:r w:rsidR="003141D5" w:rsidRPr="00025337">
        <w:rPr>
          <w:rFonts w:ascii="GHEA Grapalat" w:hAnsi="GHEA Grapalat"/>
          <w:b/>
          <w:sz w:val="22"/>
          <w:szCs w:val="22"/>
        </w:rPr>
        <w:t>МЗ РА</w:t>
      </w:r>
      <w:r w:rsidR="003141D5"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43314" w:rsidRPr="00844DED">
        <w:rPr>
          <w:rFonts w:ascii="GHEA Grapalat" w:hAnsi="GHEA Grapalat"/>
          <w:sz w:val="22"/>
          <w:szCs w:val="22"/>
        </w:rPr>
        <w:t>«</w:t>
      </w:r>
      <w:r w:rsidR="00A9154C">
        <w:rPr>
          <w:rFonts w:ascii="GHEA Grapalat" w:hAnsi="GHEA Grapalat"/>
          <w:b/>
          <w:sz w:val="22"/>
          <w:szCs w:val="22"/>
        </w:rPr>
        <w:t>GHTsDzB-HVKAK-2025-39</w:t>
      </w:r>
      <w:r w:rsidR="00043314" w:rsidRPr="00844DED">
        <w:rPr>
          <w:rFonts w:ascii="GHEA Grapalat" w:hAnsi="GHEA Grapalat"/>
          <w:b/>
          <w:sz w:val="22"/>
          <w:szCs w:val="22"/>
        </w:rPr>
        <w:t>»</w:t>
      </w:r>
      <w:r w:rsidRPr="00B138F3">
        <w:rPr>
          <w:rFonts w:ascii="GHEA Grapalat" w:hAnsi="GHEA Grapalat"/>
        </w:rPr>
        <w:t>.</w:t>
      </w:r>
    </w:p>
    <w:p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 xml:space="preserve">В случае неисполнения или ненадлежащего исполнения Компанией заключенного в </w:t>
      </w:r>
      <w:r w:rsidRPr="00B138F3">
        <w:rPr>
          <w:rFonts w:ascii="GHEA Grapalat" w:hAnsi="GHEA Grapalat"/>
        </w:rPr>
        <w:lastRenderedPageBreak/>
        <w:t>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043314">
      <w:pPr>
        <w:widowControl w:val="0"/>
        <w:contextualSpacing/>
        <w:jc w:val="center"/>
        <w:rPr>
          <w:rFonts w:ascii="GHEA Grapalat" w:hAnsi="GHEA Grapalat" w:cs="Sylfaen"/>
        </w:rPr>
      </w:pPr>
    </w:p>
    <w:p w:rsidR="00E752B6" w:rsidRPr="00E752B6" w:rsidRDefault="00E752B6" w:rsidP="00043314">
      <w:pPr>
        <w:contextualSpacing/>
        <w:rPr>
          <w:rFonts w:ascii="GHEA Grapalat" w:hAnsi="GHEA Grapalat" w:cs="Sylfaen"/>
        </w:rPr>
      </w:pPr>
    </w:p>
    <w:p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273E4F"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273E4F"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273E4F"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9C4E45" w:rsidRDefault="009C4E45" w:rsidP="003F4FD0">
      <w:pPr>
        <w:pStyle w:val="norm"/>
        <w:widowControl w:val="0"/>
        <w:spacing w:line="240" w:lineRule="auto"/>
        <w:ind w:firstLine="284"/>
        <w:contextualSpacing/>
        <w:jc w:val="right"/>
        <w:rPr>
          <w:rFonts w:ascii="GHEA Grapalat" w:hAnsi="GHEA Grapalat"/>
          <w:b/>
          <w:sz w:val="24"/>
          <w:szCs w:val="24"/>
        </w:rPr>
      </w:pPr>
    </w:p>
    <w:p w:rsidR="00165248" w:rsidRDefault="00165248">
      <w:pPr>
        <w:rPr>
          <w:rFonts w:ascii="GHEA Grapalat" w:hAnsi="GHEA Grapalat"/>
          <w:b/>
        </w:rPr>
      </w:pPr>
      <w:r>
        <w:rPr>
          <w:rFonts w:ascii="GHEA Grapalat" w:hAnsi="GHEA Grapalat"/>
          <w:b/>
        </w:rPr>
        <w:br w:type="page"/>
      </w:r>
    </w:p>
    <w:p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A86664" w:rsidRDefault="003B2F27" w:rsidP="003F4FD0">
      <w:pPr>
        <w:pStyle w:val="BodyTextIndent3"/>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rsidR="003B2F27" w:rsidRPr="00C95D0C" w:rsidRDefault="003B2F27" w:rsidP="003F4FD0">
      <w:pPr>
        <w:pStyle w:val="BodyTextIndent3"/>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3F4FD0" w:rsidRPr="00E063D7">
        <w:rPr>
          <w:rFonts w:ascii="GHEA Grapalat" w:hAnsi="GHEA Grapalat"/>
          <w:sz w:val="22"/>
          <w:szCs w:val="22"/>
        </w:rPr>
        <w:t>«</w:t>
      </w:r>
      <w:r w:rsidR="00A9154C">
        <w:rPr>
          <w:rFonts w:ascii="GHEA Grapalat" w:hAnsi="GHEA Grapalat"/>
          <w:b/>
          <w:sz w:val="22"/>
          <w:szCs w:val="22"/>
        </w:rPr>
        <w:t>GHTsDzB-HVKAK-2025-39</w:t>
      </w:r>
      <w:r w:rsidR="003F4FD0" w:rsidRPr="00E063D7">
        <w:rPr>
          <w:rFonts w:ascii="GHEA Grapalat" w:hAnsi="GHEA Grapalat"/>
          <w:b/>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E16259">
        <w:rPr>
          <w:rFonts w:ascii="GHEA Grapalat" w:hAnsi="GHEA Grapalat"/>
          <w:b/>
        </w:rPr>
        <w:t xml:space="preserve"> </w:t>
      </w:r>
      <w:r w:rsidR="003F4FD0">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Tr="005B7138">
        <w:tc>
          <w:tcPr>
            <w:tcW w:w="4643" w:type="dxa"/>
          </w:tcPr>
          <w:p w:rsidR="003B2F27" w:rsidRPr="00D04EA3" w:rsidRDefault="003B2F27" w:rsidP="003F4FD0">
            <w:pPr>
              <w:widowControl w:val="0"/>
              <w:ind w:left="567"/>
              <w:contextualSpacing/>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3F4FD0" w:rsidP="003F4FD0">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sidRPr="00D04EA3">
        <w:rPr>
          <w:rFonts w:ascii="GHEA Grapalat" w:hAnsi="GHEA Grapalat"/>
        </w:rPr>
        <w:t xml:space="preserve">, в лице </w:t>
      </w:r>
      <w:r w:rsidR="006D4397">
        <w:rPr>
          <w:rFonts w:ascii="GHEA Grapalat" w:hAnsi="GHEA Grapalat"/>
        </w:rPr>
        <w:t>Г</w:t>
      </w:r>
      <w:r w:rsidRPr="003B1214">
        <w:rPr>
          <w:rFonts w:ascii="GHEA Grapalat" w:hAnsi="GHEA Grapalat"/>
        </w:rPr>
        <w:t>енерального</w:t>
      </w:r>
      <w:r>
        <w:rPr>
          <w:rFonts w:ascii="GHEA Grapalat" w:hAnsi="GHEA Grapalat"/>
        </w:rPr>
        <w:t xml:space="preserve"> директора </w:t>
      </w:r>
      <w:r w:rsidR="006D4397">
        <w:rPr>
          <w:rFonts w:ascii="GHEA Grapalat" w:hAnsi="GHEA Grapalat"/>
        </w:rPr>
        <w:t xml:space="preserve">С. </w:t>
      </w:r>
      <w:proofErr w:type="spellStart"/>
      <w:r w:rsidR="006D4397">
        <w:rPr>
          <w:rFonts w:ascii="GHEA Grapalat" w:hAnsi="GHEA Grapalat"/>
        </w:rPr>
        <w:t>Атояна</w:t>
      </w:r>
      <w:proofErr w:type="spellEnd"/>
      <w:r w:rsidRPr="00D04EA3">
        <w:rPr>
          <w:rFonts w:ascii="GHEA Grapalat" w:hAnsi="GHEA Grapalat"/>
        </w:rPr>
        <w:t>, действующе</w:t>
      </w:r>
      <w:r w:rsidR="006D4397">
        <w:rPr>
          <w:rFonts w:ascii="GHEA Grapalat" w:hAnsi="GHEA Grapalat"/>
        </w:rPr>
        <w:t>го</w:t>
      </w:r>
      <w:r w:rsidR="002506DA">
        <w:rPr>
          <w:rFonts w:ascii="GHEA Grapalat" w:hAnsi="GHEA Grapalat"/>
        </w:rPr>
        <w:t xml:space="preserve"> </w:t>
      </w:r>
      <w:r w:rsidRPr="00D04EA3">
        <w:rPr>
          <w:rFonts w:ascii="GHEA Grapalat" w:hAnsi="GHEA Grapalat"/>
        </w:rPr>
        <w:t xml:space="preserve">на основании устава </w:t>
      </w:r>
      <w:r>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C169CB" w:rsidRDefault="00C169CB" w:rsidP="003F4FD0">
      <w:pPr>
        <w:contextualSpacing/>
        <w:jc w:val="center"/>
        <w:rPr>
          <w:rFonts w:ascii="GHEA Grapalat" w:hAnsi="GHEA Grapalat"/>
          <w:b/>
        </w:rPr>
      </w:pPr>
    </w:p>
    <w:p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4B1814" w:rsidRPr="00A239EC">
        <w:rPr>
          <w:rFonts w:ascii="GHEA Grapalat" w:hAnsi="GHEA Grapalat"/>
          <w:b/>
        </w:rPr>
        <w:t xml:space="preserve">услуг </w:t>
      </w:r>
      <w:r w:rsidR="00A9154C">
        <w:rPr>
          <w:rFonts w:ascii="GHEA Grapalat" w:hAnsi="GHEA Grapalat"/>
          <w:b/>
        </w:rPr>
        <w:t>внедрению лабораторной информационной системы</w:t>
      </w:r>
      <w:r w:rsidR="001B4174" w:rsidRPr="001B4174">
        <w:rPr>
          <w:rFonts w:ascii="GHEA Grapalat" w:hAnsi="GHEA Grapalat"/>
          <w:b/>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E16259">
      <w:pPr>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rsidR="003B2F27" w:rsidRPr="00BC61E7" w:rsidRDefault="003B2F27" w:rsidP="003F4FD0">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E16259">
      <w:pPr>
        <w:widowControl w:val="0"/>
        <w:pBdr>
          <w:bottom w:val="single" w:sz="6" w:space="1" w:color="auto"/>
        </w:pBdr>
        <w:tabs>
          <w:tab w:val="left" w:pos="1276"/>
        </w:tabs>
        <w:ind w:firstLine="567"/>
        <w:contextualSpacing/>
        <w:jc w:val="both"/>
        <w:rPr>
          <w:rFonts w:ascii="GHEA Grapalat" w:hAnsi="GHEA Grapalat"/>
          <w:lang w:val="hy-AM"/>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 xml:space="preserve">Обсуждать и принимать результат услуги, предоставленной в соответствии с </w:t>
      </w:r>
      <w:r w:rsidRPr="00AD29CE">
        <w:rPr>
          <w:rFonts w:ascii="GHEA Grapalat" w:hAnsi="GHEA Grapalat"/>
        </w:rPr>
        <w:lastRenderedPageBreak/>
        <w:t>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r w:rsidR="00E16259">
        <w:rPr>
          <w:rFonts w:ascii="GHEA Grapalat" w:hAnsi="GHEA Grapalat"/>
          <w:lang w:val="hy-AM"/>
        </w:rPr>
        <w:t xml:space="preserve"> </w:t>
      </w:r>
    </w:p>
    <w:p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рабочего дня, следующего за днем получения акта сдачи-приемки представляет</w:t>
      </w:r>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007347E4">
        <w:rPr>
          <w:rFonts w:ascii="GHEA Grapalat" w:hAnsi="GHEA Grapalat"/>
        </w:rPr>
        <w:t>М</w:t>
      </w:r>
      <w:r w:rsidR="007347E4" w:rsidRPr="007347E4">
        <w:rPr>
          <w:rFonts w:ascii="GHEA Grapalat" w:hAnsi="GHEA Grapalat"/>
        </w:rPr>
        <w:t>аксимальная</w:t>
      </w:r>
      <w:r w:rsidR="007347E4" w:rsidRPr="007347E4">
        <w:rPr>
          <w:rFonts w:ascii="GHEA Grapalat" w:hAnsi="GHEA Grapalat"/>
        </w:rPr>
        <w:t xml:space="preserve"> </w:t>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w:t>
      </w:r>
      <w:r w:rsidRPr="00AD29CE">
        <w:rPr>
          <w:rFonts w:ascii="GHEA Grapalat" w:hAnsi="GHEA Grapalat"/>
        </w:rPr>
        <w:lastRenderedPageBreak/>
        <w:t>включая НДС</w:t>
      </w:r>
      <w:r w:rsidR="00AD2CE2">
        <w:rPr>
          <w:rStyle w:val="FootnoteReference"/>
          <w:rFonts w:ascii="GHEA Grapalat" w:hAnsi="GHEA Grapalat"/>
        </w:rPr>
        <w:footnoteReference w:customMarkFollows="1" w:id="5"/>
        <w:t>17</w:t>
      </w:r>
      <w:r>
        <w:rPr>
          <w:rFonts w:ascii="GHEA Grapalat" w:hAnsi="GHEA Grapalat"/>
        </w:rPr>
        <w:t>.</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007347E4" w:rsidRPr="007347E4">
        <w:rPr>
          <w:rFonts w:ascii="GHEA Grapalat" w:hAnsi="GHEA Grapalat"/>
        </w:rPr>
        <w:t>Заказчик обязуется уплатить Исполнителю фактически оказанные ему Исполнителем услуги, указанные в его заказах</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386D41">
        <w:rPr>
          <w:rFonts w:ascii="GHEA Grapalat" w:hAnsi="GHEA Grapalat"/>
        </w:rPr>
        <w:t>25</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Default="009B7BE7" w:rsidP="00456C67">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r w:rsidR="00386D41">
        <w:rPr>
          <w:rFonts w:ascii="GHEA Grapalat" w:hAnsi="GHEA Grapalat"/>
        </w:rPr>
        <w:t>й.</w:t>
      </w:r>
    </w:p>
    <w:p w:rsidR="00456C67" w:rsidRPr="007C482B" w:rsidRDefault="00456C67" w:rsidP="00456C67">
      <w:pPr>
        <w:widowControl w:val="0"/>
        <w:ind w:firstLine="720"/>
        <w:contextualSpacing/>
        <w:jc w:val="both"/>
        <w:rPr>
          <w:rFonts w:ascii="GHEA Grapalat" w:hAnsi="GHEA Grapalat"/>
          <w:b/>
        </w:rPr>
      </w:pPr>
    </w:p>
    <w:p w:rsidR="00456C67" w:rsidRDefault="00456C67" w:rsidP="00456C67">
      <w:pPr>
        <w:widowControl w:val="0"/>
        <w:ind w:firstLine="720"/>
        <w:contextualSpacing/>
        <w:jc w:val="center"/>
        <w:rPr>
          <w:rFonts w:ascii="GHEA Grapalat" w:hAnsi="GHEA Grapalat"/>
        </w:rPr>
      </w:pPr>
    </w:p>
    <w:p w:rsidR="003B2F27" w:rsidRPr="00AD29CE" w:rsidRDefault="003B2F27" w:rsidP="00456C67">
      <w:pPr>
        <w:widowControl w:val="0"/>
        <w:ind w:firstLine="72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 xml:space="preserve">полностью и надлежащим </w:t>
      </w:r>
      <w:r w:rsidR="00B778A5" w:rsidRPr="00395B34">
        <w:rPr>
          <w:rFonts w:ascii="GHEA Grapalat" w:hAnsi="GHEA Grapalat"/>
        </w:rPr>
        <w:lastRenderedPageBreak/>
        <w:t>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F4FD0">
      <w:pPr>
        <w:widowControl w:val="0"/>
        <w:ind w:firstLine="720"/>
        <w:contextualSpacing/>
        <w:jc w:val="center"/>
        <w:rPr>
          <w:rFonts w:ascii="GHEA Grapalat" w:hAnsi="GHEA Grapalat" w:cs="Sylfaen"/>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3F4FD0">
      <w:pPr>
        <w:contextualSpacing/>
        <w:jc w:val="center"/>
        <w:rPr>
          <w:rFonts w:ascii="GHEA Grapalat" w:hAnsi="GHEA Grapalat"/>
          <w:b/>
        </w:rPr>
      </w:pPr>
    </w:p>
    <w:p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lastRenderedPageBreak/>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6"/>
        <w:t>22</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7"/>
        <w:t>23</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A9154C">
      <w:pPr>
        <w:widowControl w:val="0"/>
        <w:tabs>
          <w:tab w:val="left" w:pos="1276"/>
        </w:tabs>
        <w:ind w:firstLine="562"/>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w:t>
      </w:r>
      <w:r w:rsidRPr="00AD29CE">
        <w:rPr>
          <w:rFonts w:ascii="GHEA Grapalat" w:hAnsi="GHEA Grapalat"/>
        </w:rPr>
        <w:lastRenderedPageBreak/>
        <w:t>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A9154C" w:rsidRPr="00076092" w:rsidRDefault="00A9154C" w:rsidP="00A9154C">
      <w:pPr>
        <w:widowControl w:val="0"/>
        <w:tabs>
          <w:tab w:val="left" w:pos="1276"/>
        </w:tabs>
        <w:ind w:firstLine="562"/>
        <w:contextualSpacing/>
        <w:jc w:val="both"/>
        <w:rPr>
          <w:rFonts w:ascii="GHEA Grapalat" w:hAnsi="GHEA Grapalat"/>
        </w:rPr>
      </w:pPr>
      <w:r>
        <w:rPr>
          <w:rFonts w:ascii="GHEA Grapalat" w:hAnsi="GHEA Grapalat"/>
        </w:rPr>
        <w:t xml:space="preserve">7.12. </w:t>
      </w:r>
      <w:r w:rsidRPr="00A9154C">
        <w:rPr>
          <w:rFonts w:ascii="GHEA Grapalat" w:hAnsi="GHEA Grapalat"/>
        </w:rPr>
        <w:t>Исполнитель</w:t>
      </w:r>
      <w:r w:rsidRPr="00B40E38">
        <w:rPr>
          <w:rFonts w:ascii="GHEA Grapalat" w:hAnsi="GHEA Grapalat"/>
        </w:rPr>
        <w:t xml:space="preserve"> </w:t>
      </w:r>
      <w:r w:rsidRPr="00A9154C">
        <w:rPr>
          <w:rFonts w:ascii="GHEA Grapalat" w:hAnsi="GHEA Grapalat"/>
        </w:rPr>
        <w:t>имеет право</w:t>
      </w:r>
      <w:r w:rsidRPr="00B40E38">
        <w:rPr>
          <w:rFonts w:ascii="GHEA Grapalat" w:hAnsi="GHEA Grapalat"/>
        </w:rPr>
        <w:t xml:space="preserve"> </w:t>
      </w:r>
      <w:r w:rsidRPr="00A9154C">
        <w:rPr>
          <w:rFonts w:ascii="GHEA Grapalat" w:hAnsi="GHEA Grapalat"/>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sidRPr="00B40E38">
        <w:rPr>
          <w:rFonts w:ascii="GHEA Grapalat" w:hAnsi="GHEA Grapalat"/>
        </w:rPr>
        <w:t xml:space="preserve"> </w:t>
      </w:r>
      <w:r w:rsidRPr="00A9154C">
        <w:rPr>
          <w:rFonts w:ascii="GHEA Grapalat" w:hAnsi="GHEA Grapalat"/>
        </w:rPr>
        <w:t xml:space="preserve">(далее-договор факторинга). 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sidRPr="00A9154C">
        <w:rPr>
          <w:rFonts w:ascii="GHEA Grapalat" w:hAnsi="GHEA Grapalat"/>
        </w:rPr>
        <w:t>Заказчик</w:t>
      </w:r>
      <w:r w:rsidRPr="00B43171">
        <w:rPr>
          <w:rFonts w:ascii="GHEA Grapalat" w:hAnsi="GHEA Grapalat"/>
        </w:rPr>
        <w:t xml:space="preserve"> </w:t>
      </w:r>
      <w:r w:rsidRPr="00A9154C">
        <w:rPr>
          <w:rFonts w:ascii="GHEA Grapalat" w:hAnsi="GHEA Grapalat"/>
        </w:rPr>
        <w:t>при осуществлении платежей обеспечивает расчет и зачет штрафов и пеней Исполнителю</w:t>
      </w:r>
      <w:r w:rsidRPr="00B43171">
        <w:rPr>
          <w:rFonts w:ascii="GHEA Grapalat" w:hAnsi="GHEA Grapalat"/>
        </w:rPr>
        <w:t xml:space="preserve"> </w:t>
      </w:r>
      <w:r w:rsidRPr="00A9154C">
        <w:rPr>
          <w:rFonts w:ascii="GHEA Grapalat" w:hAnsi="GHEA Grapalat"/>
        </w:rPr>
        <w:t>с суммами, подлежащими уплате, независимо от</w:t>
      </w:r>
      <w:r w:rsidRPr="00B43171">
        <w:rPr>
          <w:rFonts w:ascii="GHEA Grapalat" w:hAnsi="GHEA Grapalat"/>
        </w:rPr>
        <w:t xml:space="preserve"> </w:t>
      </w:r>
      <w:r w:rsidRPr="00A9154C">
        <w:rPr>
          <w:rFonts w:ascii="GHEA Grapalat" w:hAnsi="GHEA Grapalat"/>
        </w:rPr>
        <w:t>того,</w:t>
      </w:r>
      <w:r w:rsidRPr="00B43171">
        <w:rPr>
          <w:rFonts w:ascii="GHEA Grapalat" w:hAnsi="GHEA Grapalat"/>
        </w:rPr>
        <w:t xml:space="preserve"> </w:t>
      </w:r>
      <w:r w:rsidRPr="00A9154C">
        <w:rPr>
          <w:rFonts w:ascii="GHEA Grapalat" w:hAnsi="GHEA Grapalat"/>
        </w:rPr>
        <w:t>было ли</w:t>
      </w:r>
      <w:r w:rsidRPr="00B43171">
        <w:rPr>
          <w:rFonts w:ascii="GHEA Grapalat" w:hAnsi="GHEA Grapalat"/>
        </w:rPr>
        <w:t xml:space="preserve"> </w:t>
      </w:r>
      <w:r w:rsidRPr="00A9154C">
        <w:rPr>
          <w:rFonts w:ascii="GHEA Grapalat" w:hAnsi="GHEA Grapalat"/>
        </w:rPr>
        <w:t>уступлено требование. При</w:t>
      </w:r>
      <w:r w:rsidRPr="00B43171">
        <w:rPr>
          <w:rFonts w:ascii="GHEA Grapalat" w:hAnsi="GHEA Grapalat"/>
        </w:rPr>
        <w:t xml:space="preserve"> </w:t>
      </w:r>
      <w:r w:rsidRPr="00A9154C">
        <w:rPr>
          <w:rFonts w:ascii="GHEA Grapalat" w:hAnsi="GHEA Grapalat"/>
        </w:rPr>
        <w:t>этом, в случае получения письменного уведомления об уступке требования на основании договора факторинга (Приложение N 4) Заказчик</w:t>
      </w:r>
      <w:r w:rsidRPr="00B43171">
        <w:rPr>
          <w:rFonts w:ascii="GHEA Grapalat" w:hAnsi="GHEA Grapalat"/>
        </w:rPr>
        <w:t xml:space="preserve"> </w:t>
      </w:r>
      <w:r w:rsidRPr="00A9154C">
        <w:rPr>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A9154C">
        <w:rPr>
          <w:rFonts w:ascii="GHEA Grapalat" w:hAnsi="GHEA Grapalat"/>
        </w:rPr>
        <w:t>агенту, если</w:t>
      </w:r>
      <w:r w:rsidRPr="00B43171">
        <w:rPr>
          <w:rFonts w:ascii="GHEA Grapalat" w:hAnsi="GHEA Grapalat"/>
        </w:rPr>
        <w:t xml:space="preserve"> </w:t>
      </w:r>
      <w:r w:rsidRPr="00A9154C">
        <w:rPr>
          <w:rFonts w:ascii="GHEA Grapalat" w:hAnsi="GHEA Grapalat"/>
        </w:rPr>
        <w:t>уведомление</w:t>
      </w:r>
      <w:r w:rsidRPr="00B43171">
        <w:rPr>
          <w:rFonts w:ascii="GHEA Grapalat" w:hAnsi="GHEA Grapalat"/>
        </w:rPr>
        <w:t xml:space="preserve"> </w:t>
      </w:r>
      <w:r w:rsidRPr="00A9154C">
        <w:rPr>
          <w:rFonts w:ascii="GHEA Grapalat" w:hAnsi="GHEA Grapalat"/>
        </w:rPr>
        <w:t>было получено</w:t>
      </w:r>
      <w:r w:rsidRPr="00B43171">
        <w:rPr>
          <w:rFonts w:ascii="GHEA Grapalat" w:hAnsi="GHEA Grapalat"/>
        </w:rPr>
        <w:t xml:space="preserve"> </w:t>
      </w:r>
      <w:r w:rsidRPr="00A9154C">
        <w:rPr>
          <w:rFonts w:ascii="GHEA Grapalat" w:hAnsi="GHEA Grapalat"/>
        </w:rPr>
        <w:t>в день, предшествующий дню внесения Заказчиком платежного поручения и копии протокола в казначейскую систему уполномоченного органа. 24</w:t>
      </w:r>
    </w:p>
    <w:p w:rsidR="00A9154C" w:rsidRPr="00AD29CE" w:rsidRDefault="00A9154C" w:rsidP="00A9154C">
      <w:pPr>
        <w:widowControl w:val="0"/>
        <w:tabs>
          <w:tab w:val="left" w:pos="1276"/>
        </w:tabs>
        <w:ind w:firstLine="562"/>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Pr>
          <w:rFonts w:ascii="GHEA Grapalat" w:hAnsi="GHEA Grapalat"/>
        </w:rPr>
        <w:t>судебном порядке.</w:t>
      </w:r>
    </w:p>
    <w:p w:rsidR="00A9154C" w:rsidRPr="00AD29CE" w:rsidRDefault="00A9154C" w:rsidP="00A9154C">
      <w:pPr>
        <w:widowControl w:val="0"/>
        <w:tabs>
          <w:tab w:val="left" w:pos="1276"/>
        </w:tabs>
        <w:ind w:firstLine="562"/>
        <w:contextualSpacing/>
        <w:jc w:val="both"/>
        <w:rPr>
          <w:rFonts w:ascii="GHEA Grapalat" w:hAnsi="GHEA Grapalat"/>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w:t>
      </w:r>
      <w:r>
        <w:rPr>
          <w:rFonts w:ascii="GHEA Grapalat" w:hAnsi="GHEA Grapalat"/>
        </w:rPr>
        <w:t xml:space="preserve"> </w:t>
      </w:r>
      <w:r w:rsidRPr="00AD29CE">
        <w:rPr>
          <w:rFonts w:ascii="GHEA Grapalat" w:hAnsi="GHEA Grapalat"/>
        </w:rPr>
        <w:t>№ 1</w:t>
      </w:r>
      <w:r>
        <w:rPr>
          <w:rFonts w:ascii="GHEA Grapalat" w:hAnsi="GHEA Grapalat"/>
        </w:rPr>
        <w:t>.1,</w:t>
      </w:r>
      <w:r w:rsidRPr="00AD29CE">
        <w:rPr>
          <w:rFonts w:ascii="GHEA Grapalat" w:hAnsi="GHEA Grapalat"/>
        </w:rPr>
        <w:t xml:space="preserve"> № 2, № 3</w:t>
      </w:r>
      <w:r>
        <w:rPr>
          <w:rFonts w:ascii="GHEA Grapalat" w:hAnsi="GHEA Grapalat"/>
        </w:rPr>
        <w:t>,</w:t>
      </w:r>
      <w:r w:rsidRPr="00AD29CE">
        <w:rPr>
          <w:rFonts w:ascii="GHEA Grapalat" w:hAnsi="GHEA Grapalat"/>
        </w:rPr>
        <w:t xml:space="preserve"> № 3.1 и</w:t>
      </w:r>
      <w:r>
        <w:rPr>
          <w:rFonts w:ascii="GHEA Grapalat" w:hAnsi="GHEA Grapalat"/>
        </w:rPr>
        <w:t xml:space="preserve"> </w:t>
      </w:r>
      <w:r w:rsidRPr="00AD29CE">
        <w:rPr>
          <w:rFonts w:ascii="GHEA Grapalat" w:hAnsi="GHEA Grapalat"/>
        </w:rPr>
        <w:t xml:space="preserve">№ </w:t>
      </w:r>
      <w:r>
        <w:rPr>
          <w:rFonts w:ascii="GHEA Grapalat" w:hAnsi="GHEA Grapalat"/>
        </w:rPr>
        <w:t>4</w:t>
      </w:r>
      <w:r w:rsidRPr="00AD29CE">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rsidR="00A9154C" w:rsidRDefault="00A9154C" w:rsidP="00A9154C">
      <w:pPr>
        <w:widowControl w:val="0"/>
        <w:tabs>
          <w:tab w:val="left" w:pos="1276"/>
        </w:tabs>
        <w:ind w:firstLine="562"/>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F4FD0">
      <w:pPr>
        <w:widowControl w:val="0"/>
        <w:contextualSpacing/>
        <w:rPr>
          <w:rFonts w:ascii="GHEA Grapalat" w:hAnsi="GHEA Grapalat"/>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3F4FD0">
      <w:pPr>
        <w:widowControl w:val="0"/>
        <w:ind w:firstLine="709"/>
        <w:contextualSpacing/>
        <w:jc w:val="center"/>
        <w:rPr>
          <w:rFonts w:ascii="GHEA Grapalat" w:hAnsi="GHEA Grapalat"/>
          <w:b/>
        </w:rPr>
      </w:pPr>
    </w:p>
    <w:p w:rsidR="003B2F27" w:rsidRPr="00AD29CE" w:rsidRDefault="003B2F27" w:rsidP="003F4FD0">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F4FD0">
      <w:pPr>
        <w:widowControl w:val="0"/>
        <w:autoSpaceDE w:val="0"/>
        <w:autoSpaceDN w:val="0"/>
        <w:adjustRightInd w:val="0"/>
        <w:contextualSpacing/>
        <w:jc w:val="right"/>
        <w:rPr>
          <w:rFonts w:ascii="GHEA Grapalat" w:hAnsi="GHEA Grapalat" w:cs="TimesArmenianPSMT"/>
        </w:rPr>
      </w:pPr>
    </w:p>
    <w:p w:rsidR="003B2F27" w:rsidRDefault="003B2F27" w:rsidP="003F4FD0">
      <w:pPr>
        <w:contextualSpacing/>
        <w:rPr>
          <w:rFonts w:ascii="GHEA Grapalat" w:hAnsi="GHEA Grapalat"/>
        </w:rPr>
      </w:pPr>
      <w:r>
        <w:rPr>
          <w:rFonts w:ascii="GHEA Grapalat" w:hAnsi="GHEA Grapalat"/>
        </w:rPr>
        <w:br w:type="page"/>
      </w:r>
    </w:p>
    <w:p w:rsidR="001B4174" w:rsidRPr="00521A49" w:rsidRDefault="001B4174" w:rsidP="001B4174">
      <w:pPr>
        <w:widowControl w:val="0"/>
        <w:jc w:val="right"/>
        <w:rPr>
          <w:rFonts w:ascii="GHEA Grapalat" w:hAnsi="GHEA Grapalat"/>
          <w:i/>
        </w:rPr>
      </w:pPr>
      <w:r w:rsidRPr="00521A49">
        <w:rPr>
          <w:rFonts w:ascii="GHEA Grapalat" w:hAnsi="GHEA Grapalat"/>
          <w:i/>
        </w:rPr>
        <w:lastRenderedPageBreak/>
        <w:t>Приложение № 1</w:t>
      </w:r>
    </w:p>
    <w:p w:rsidR="001B4174" w:rsidRPr="00521A49" w:rsidRDefault="001B4174" w:rsidP="001B4174">
      <w:pPr>
        <w:widowControl w:val="0"/>
        <w:jc w:val="right"/>
        <w:rPr>
          <w:rFonts w:ascii="GHEA Grapalat" w:hAnsi="GHEA Grapalat"/>
          <w:i/>
        </w:rPr>
      </w:pPr>
      <w:r w:rsidRPr="00521A49">
        <w:rPr>
          <w:rFonts w:ascii="GHEA Grapalat" w:hAnsi="GHEA Grapalat"/>
          <w:i/>
        </w:rPr>
        <w:t xml:space="preserve">к Договору под кодом </w:t>
      </w:r>
      <w:r w:rsidRPr="00521A49">
        <w:rPr>
          <w:rFonts w:ascii="GHEA Grapalat" w:hAnsi="GHEA Grapalat"/>
          <w:i/>
        </w:rPr>
        <w:br/>
        <w:t>заключенному "</w:t>
      </w:r>
      <w:r w:rsidRPr="00521A49">
        <w:rPr>
          <w:rFonts w:ascii="GHEA Grapalat" w:hAnsi="GHEA Grapalat"/>
          <w:i/>
        </w:rPr>
        <w:tab/>
        <w:t>"</w:t>
      </w:r>
      <w:r w:rsidRPr="00521A49">
        <w:rPr>
          <w:rFonts w:ascii="GHEA Grapalat" w:hAnsi="GHEA Grapalat"/>
          <w:i/>
        </w:rPr>
        <w:tab/>
        <w:t>20</w:t>
      </w:r>
      <w:r w:rsidRPr="00521A49">
        <w:rPr>
          <w:rFonts w:ascii="GHEA Grapalat" w:hAnsi="GHEA Grapalat"/>
          <w:i/>
        </w:rPr>
        <w:tab/>
        <w:t>г.</w:t>
      </w:r>
    </w:p>
    <w:p w:rsidR="001B4174" w:rsidRDefault="001B4174" w:rsidP="001B4174">
      <w:pPr>
        <w:widowControl w:val="0"/>
        <w:spacing w:after="160"/>
        <w:jc w:val="center"/>
        <w:rPr>
          <w:rFonts w:ascii="GHEA Grapalat" w:hAnsi="GHEA Grapalat"/>
        </w:rPr>
      </w:pPr>
    </w:p>
    <w:p w:rsidR="001B4174" w:rsidRDefault="001B4174" w:rsidP="001B4174">
      <w:pPr>
        <w:widowControl w:val="0"/>
        <w:spacing w:after="160"/>
        <w:jc w:val="center"/>
        <w:rPr>
          <w:rFonts w:ascii="GHEA Grapalat" w:hAnsi="GHEA Grapalat"/>
        </w:rPr>
      </w:pPr>
    </w:p>
    <w:p w:rsidR="008F2CA1" w:rsidRDefault="008F2CA1" w:rsidP="001B4174">
      <w:pPr>
        <w:jc w:val="center"/>
        <w:rPr>
          <w:rFonts w:cs="Sylfaen"/>
          <w:sz w:val="22"/>
          <w:lang w:val="hy-AM"/>
        </w:rPr>
      </w:pPr>
    </w:p>
    <w:p w:rsidR="00EB68B8" w:rsidRDefault="00EB68B8" w:rsidP="00BB01B0">
      <w:pPr>
        <w:widowControl w:val="0"/>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p>
    <w:p w:rsidR="00EB68B8" w:rsidRPr="00AD29CE" w:rsidRDefault="00EB68B8" w:rsidP="00BB01B0">
      <w:pPr>
        <w:widowControl w:val="0"/>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tbl>
      <w:tblPr>
        <w:tblpPr w:leftFromText="180" w:rightFromText="180" w:vertAnchor="text" w:horzAnchor="margin" w:tblpY="1978"/>
        <w:tblW w:w="10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1413"/>
        <w:gridCol w:w="1530"/>
        <w:gridCol w:w="1251"/>
        <w:gridCol w:w="1301"/>
        <w:gridCol w:w="1560"/>
        <w:gridCol w:w="1527"/>
        <w:gridCol w:w="1651"/>
        <w:gridCol w:w="8"/>
      </w:tblGrid>
      <w:tr w:rsidR="001B4174" w:rsidRPr="006830E9" w:rsidTr="00BB01B0">
        <w:trPr>
          <w:trHeight w:val="70"/>
        </w:trPr>
        <w:tc>
          <w:tcPr>
            <w:tcW w:w="675" w:type="dxa"/>
            <w:vMerge w:val="restart"/>
            <w:vAlign w:val="center"/>
          </w:tcPr>
          <w:p w:rsidR="001B4174" w:rsidRPr="001F6AB0" w:rsidRDefault="001B4174" w:rsidP="00BB01B0">
            <w:pPr>
              <w:jc w:val="center"/>
              <w:rPr>
                <w:rFonts w:cs="GHEA Grapalat"/>
                <w:sz w:val="22"/>
              </w:rPr>
            </w:pPr>
            <w:r>
              <w:rPr>
                <w:rFonts w:cs="GHEA Grapalat"/>
                <w:sz w:val="22"/>
              </w:rPr>
              <w:t>N</w:t>
            </w:r>
          </w:p>
        </w:tc>
        <w:tc>
          <w:tcPr>
            <w:tcW w:w="10241" w:type="dxa"/>
            <w:gridSpan w:val="8"/>
            <w:vAlign w:val="center"/>
          </w:tcPr>
          <w:p w:rsidR="001B4174" w:rsidRPr="00BE709F" w:rsidRDefault="001B4174" w:rsidP="00BB01B0">
            <w:pPr>
              <w:ind w:firstLine="720"/>
              <w:jc w:val="center"/>
              <w:rPr>
                <w:rFonts w:cs="GHEA Grapalat"/>
                <w:b/>
                <w:sz w:val="22"/>
                <w:lang w:val="hy-AM"/>
              </w:rPr>
            </w:pPr>
            <w:r>
              <w:rPr>
                <w:rFonts w:cs="GHEA Grapalat"/>
                <w:b/>
                <w:sz w:val="22"/>
              </w:rPr>
              <w:t>УСЛУГИ</w:t>
            </w:r>
          </w:p>
        </w:tc>
      </w:tr>
      <w:tr w:rsidR="001B4174" w:rsidRPr="006830E9" w:rsidTr="00BB01B0">
        <w:trPr>
          <w:gridAfter w:val="1"/>
          <w:wAfter w:w="8" w:type="dxa"/>
          <w:trHeight w:val="336"/>
        </w:trPr>
        <w:tc>
          <w:tcPr>
            <w:tcW w:w="675" w:type="dxa"/>
            <w:vMerge/>
            <w:vAlign w:val="center"/>
          </w:tcPr>
          <w:p w:rsidR="001B4174" w:rsidRPr="006830E9" w:rsidRDefault="001B4174" w:rsidP="00BB01B0">
            <w:pPr>
              <w:ind w:firstLine="720"/>
              <w:jc w:val="center"/>
              <w:rPr>
                <w:rFonts w:cs="GHEA Grapalat"/>
                <w:sz w:val="22"/>
              </w:rPr>
            </w:pPr>
          </w:p>
        </w:tc>
        <w:tc>
          <w:tcPr>
            <w:tcW w:w="1413" w:type="dxa"/>
            <w:tcBorders>
              <w:right w:val="single" w:sz="4" w:space="0" w:color="auto"/>
            </w:tcBorders>
            <w:vAlign w:val="center"/>
          </w:tcPr>
          <w:p w:rsidR="001B4174" w:rsidRPr="006C2CDF" w:rsidRDefault="001B4174" w:rsidP="00BB01B0">
            <w:pPr>
              <w:jc w:val="center"/>
              <w:rPr>
                <w:rFonts w:cs="GHEA Grapalat"/>
                <w:bCs/>
                <w:sz w:val="22"/>
              </w:rPr>
            </w:pPr>
            <w:r w:rsidRPr="006C2CDF">
              <w:rPr>
                <w:rFonts w:cs="GHEA Grapalat"/>
                <w:bCs/>
                <w:sz w:val="22"/>
              </w:rPr>
              <w:t>Наименование</w:t>
            </w:r>
          </w:p>
        </w:tc>
        <w:tc>
          <w:tcPr>
            <w:tcW w:w="1530" w:type="dxa"/>
            <w:tcBorders>
              <w:left w:val="single" w:sz="4" w:space="0" w:color="auto"/>
            </w:tcBorders>
            <w:vAlign w:val="center"/>
          </w:tcPr>
          <w:p w:rsidR="001B4174" w:rsidRPr="00BE709F" w:rsidRDefault="001B4174" w:rsidP="00BB01B0">
            <w:pPr>
              <w:jc w:val="center"/>
              <w:rPr>
                <w:rFonts w:cs="GHEA Grapalat"/>
                <w:bCs/>
                <w:sz w:val="22"/>
                <w:lang w:val="hy-AM"/>
              </w:rPr>
            </w:pPr>
            <w:r w:rsidRPr="006C2CDF">
              <w:rPr>
                <w:rFonts w:cs="GHEA Grapalat"/>
                <w:bCs/>
                <w:sz w:val="22"/>
              </w:rPr>
              <w:t>Техническая характеристика</w:t>
            </w:r>
          </w:p>
        </w:tc>
        <w:tc>
          <w:tcPr>
            <w:tcW w:w="1251" w:type="dxa"/>
            <w:vAlign w:val="center"/>
          </w:tcPr>
          <w:p w:rsidR="001B4174" w:rsidRPr="006C2CDF" w:rsidRDefault="001B4174" w:rsidP="00BB01B0">
            <w:pPr>
              <w:jc w:val="center"/>
              <w:rPr>
                <w:rFonts w:cs="GHEA Grapalat"/>
                <w:bCs/>
                <w:sz w:val="22"/>
              </w:rPr>
            </w:pPr>
            <w:r w:rsidRPr="006C2CDF">
              <w:rPr>
                <w:rFonts w:cs="GHEA Grapalat"/>
                <w:bCs/>
                <w:sz w:val="22"/>
              </w:rPr>
              <w:t>Единица измерения</w:t>
            </w:r>
          </w:p>
        </w:tc>
        <w:tc>
          <w:tcPr>
            <w:tcW w:w="1301" w:type="dxa"/>
            <w:tcBorders>
              <w:right w:val="single" w:sz="4" w:space="0" w:color="auto"/>
            </w:tcBorders>
            <w:vAlign w:val="center"/>
          </w:tcPr>
          <w:p w:rsidR="001B4174" w:rsidRPr="006C2CDF" w:rsidRDefault="001B4174" w:rsidP="00BB01B0">
            <w:pPr>
              <w:jc w:val="center"/>
              <w:rPr>
                <w:rFonts w:cs="GHEA Grapalat"/>
                <w:bCs/>
                <w:sz w:val="22"/>
                <w:lang w:val="hy-AM"/>
              </w:rPr>
            </w:pPr>
            <w:r w:rsidRPr="006C2CDF">
              <w:rPr>
                <w:rFonts w:cs="GHEA Grapalat"/>
                <w:bCs/>
                <w:sz w:val="22"/>
              </w:rPr>
              <w:t xml:space="preserve">Количество </w:t>
            </w:r>
          </w:p>
        </w:tc>
        <w:tc>
          <w:tcPr>
            <w:tcW w:w="1560" w:type="dxa"/>
            <w:tcBorders>
              <w:left w:val="single" w:sz="4" w:space="0" w:color="auto"/>
            </w:tcBorders>
            <w:vAlign w:val="center"/>
          </w:tcPr>
          <w:p w:rsidR="001B4174" w:rsidRPr="00D47B81" w:rsidRDefault="001B4174" w:rsidP="00BB01B0">
            <w:pPr>
              <w:jc w:val="center"/>
              <w:rPr>
                <w:rFonts w:cs="GHEA Grapalat"/>
                <w:bCs/>
                <w:sz w:val="20"/>
                <w:szCs w:val="20"/>
                <w:lang w:val="hy-AM"/>
              </w:rPr>
            </w:pPr>
            <w:r w:rsidRPr="00D47B81">
              <w:rPr>
                <w:rFonts w:cs="Sylfaen"/>
                <w:sz w:val="20"/>
                <w:szCs w:val="20"/>
              </w:rPr>
              <w:t>М</w:t>
            </w:r>
            <w:r w:rsidRPr="00D47B81">
              <w:rPr>
                <w:rFonts w:cs="Sylfaen"/>
                <w:sz w:val="20"/>
                <w:szCs w:val="20"/>
                <w:lang w:val="hy-AM"/>
              </w:rPr>
              <w:t>аксимальн</w:t>
            </w:r>
            <w:proofErr w:type="spellStart"/>
            <w:r w:rsidRPr="00D47B81">
              <w:rPr>
                <w:rFonts w:cs="Sylfaen"/>
                <w:sz w:val="20"/>
                <w:szCs w:val="20"/>
              </w:rPr>
              <w:t>ая</w:t>
            </w:r>
            <w:proofErr w:type="spellEnd"/>
            <w:r w:rsidRPr="00D47B81">
              <w:rPr>
                <w:rFonts w:cs="Sylfaen"/>
                <w:sz w:val="20"/>
                <w:szCs w:val="20"/>
              </w:rPr>
              <w:t xml:space="preserve"> с</w:t>
            </w:r>
            <w:r w:rsidRPr="00D47B81">
              <w:rPr>
                <w:rFonts w:cs="GHEA Grapalat"/>
                <w:bCs/>
                <w:sz w:val="20"/>
                <w:szCs w:val="20"/>
              </w:rPr>
              <w:t>тоимость, /драм РА/</w:t>
            </w:r>
            <w:r w:rsidRPr="00D47B81">
              <w:rPr>
                <w:rFonts w:cs="GHEA Grapalat"/>
                <w:bCs/>
                <w:sz w:val="20"/>
                <w:szCs w:val="20"/>
                <w:lang w:val="hy-AM"/>
              </w:rPr>
              <w:br/>
            </w:r>
          </w:p>
        </w:tc>
        <w:tc>
          <w:tcPr>
            <w:tcW w:w="1527" w:type="dxa"/>
            <w:vAlign w:val="center"/>
          </w:tcPr>
          <w:p w:rsidR="001B4174" w:rsidRDefault="001B4174" w:rsidP="00BB01B0">
            <w:pPr>
              <w:jc w:val="center"/>
              <w:rPr>
                <w:rFonts w:cs="GHEA Grapalat"/>
                <w:bCs/>
                <w:sz w:val="22"/>
              </w:rPr>
            </w:pPr>
            <w:proofErr w:type="spellStart"/>
            <w:r w:rsidRPr="006C2CDF">
              <w:rPr>
                <w:rFonts w:cs="GHEA Grapalat"/>
                <w:bCs/>
                <w:sz w:val="22"/>
              </w:rPr>
              <w:t>Адресс</w:t>
            </w:r>
            <w:proofErr w:type="spellEnd"/>
          </w:p>
          <w:p w:rsidR="001B4174" w:rsidRPr="006C2CDF" w:rsidRDefault="00BB314E" w:rsidP="00BB01B0">
            <w:pPr>
              <w:jc w:val="center"/>
              <w:rPr>
                <w:rFonts w:cs="GHEA Grapalat"/>
                <w:bCs/>
                <w:sz w:val="22"/>
              </w:rPr>
            </w:pPr>
            <w:r w:rsidRPr="006C2CDF">
              <w:rPr>
                <w:rFonts w:cs="GHEA Grapalat"/>
                <w:bCs/>
                <w:sz w:val="22"/>
              </w:rPr>
              <w:t>П</w:t>
            </w:r>
            <w:r w:rsidR="001B4174" w:rsidRPr="006C2CDF">
              <w:rPr>
                <w:rFonts w:cs="GHEA Grapalat"/>
                <w:bCs/>
                <w:sz w:val="22"/>
              </w:rPr>
              <w:t>редоставления</w:t>
            </w:r>
            <w:r>
              <w:rPr>
                <w:rFonts w:cs="GHEA Grapalat"/>
                <w:bCs/>
                <w:sz w:val="22"/>
              </w:rPr>
              <w:t xml:space="preserve"> услуг</w:t>
            </w:r>
          </w:p>
        </w:tc>
        <w:tc>
          <w:tcPr>
            <w:tcW w:w="1651" w:type="dxa"/>
            <w:tcBorders>
              <w:bottom w:val="single" w:sz="4" w:space="0" w:color="auto"/>
            </w:tcBorders>
            <w:vAlign w:val="center"/>
          </w:tcPr>
          <w:p w:rsidR="001B4174" w:rsidRPr="001B4174" w:rsidRDefault="001B4174" w:rsidP="00BB01B0">
            <w:pPr>
              <w:jc w:val="center"/>
              <w:rPr>
                <w:rFonts w:cs="GHEA Grapalat"/>
                <w:bCs/>
                <w:sz w:val="22"/>
              </w:rPr>
            </w:pPr>
            <w:r w:rsidRPr="006C2CDF">
              <w:rPr>
                <w:rFonts w:cs="GHEA Grapalat"/>
                <w:bCs/>
                <w:sz w:val="22"/>
              </w:rPr>
              <w:t>Срок</w:t>
            </w:r>
            <w:r w:rsidR="000C5ECC">
              <w:rPr>
                <w:rFonts w:cs="GHEA Grapalat"/>
                <w:bCs/>
                <w:sz w:val="22"/>
              </w:rPr>
              <w:t>*</w:t>
            </w:r>
            <w:r w:rsidRPr="006C2CDF">
              <w:rPr>
                <w:rFonts w:cs="GHEA Grapalat"/>
                <w:bCs/>
                <w:sz w:val="22"/>
              </w:rPr>
              <w:t xml:space="preserve"> предоставления</w:t>
            </w:r>
            <w:r w:rsidR="00BB314E">
              <w:rPr>
                <w:rFonts w:cs="GHEA Grapalat"/>
                <w:bCs/>
                <w:sz w:val="22"/>
              </w:rPr>
              <w:t xml:space="preserve"> услуг</w:t>
            </w:r>
          </w:p>
        </w:tc>
      </w:tr>
      <w:tr w:rsidR="001B4174" w:rsidRPr="00FE3DAD" w:rsidTr="00BB01B0">
        <w:trPr>
          <w:gridAfter w:val="1"/>
          <w:wAfter w:w="8" w:type="dxa"/>
          <w:trHeight w:val="270"/>
        </w:trPr>
        <w:tc>
          <w:tcPr>
            <w:tcW w:w="675" w:type="dxa"/>
            <w:tcBorders>
              <w:top w:val="single" w:sz="4" w:space="0" w:color="auto"/>
              <w:bottom w:val="single" w:sz="4" w:space="0" w:color="auto"/>
            </w:tcBorders>
            <w:vAlign w:val="center"/>
          </w:tcPr>
          <w:p w:rsidR="001B4174" w:rsidRPr="00EE3515" w:rsidRDefault="00EB68B8" w:rsidP="00BB01B0">
            <w:pPr>
              <w:ind w:firstLine="720"/>
              <w:jc w:val="center"/>
              <w:rPr>
                <w:rFonts w:cs="GHEA Grapalat"/>
                <w:sz w:val="22"/>
                <w:lang w:val="hy-AM"/>
              </w:rPr>
            </w:pPr>
            <w:r>
              <w:rPr>
                <w:rFonts w:cs="GHEA Grapalat"/>
                <w:sz w:val="22"/>
              </w:rPr>
              <w:t>1</w:t>
            </w:r>
            <w:r w:rsidR="001B4174" w:rsidRPr="00EE3515">
              <w:rPr>
                <w:rFonts w:cs="GHEA Grapalat"/>
                <w:sz w:val="22"/>
                <w:lang w:val="hy-AM"/>
              </w:rPr>
              <w:t>1</w:t>
            </w:r>
          </w:p>
        </w:tc>
        <w:tc>
          <w:tcPr>
            <w:tcW w:w="1413" w:type="dxa"/>
            <w:tcBorders>
              <w:top w:val="single" w:sz="4" w:space="0" w:color="auto"/>
              <w:bottom w:val="single" w:sz="4" w:space="0" w:color="auto"/>
              <w:right w:val="single" w:sz="4" w:space="0" w:color="auto"/>
            </w:tcBorders>
            <w:vAlign w:val="center"/>
          </w:tcPr>
          <w:p w:rsidR="001B4174" w:rsidRPr="00AF4E99" w:rsidRDefault="008F2CA1" w:rsidP="00BB01B0">
            <w:pPr>
              <w:autoSpaceDE w:val="0"/>
              <w:autoSpaceDN w:val="0"/>
              <w:adjustRightInd w:val="0"/>
              <w:rPr>
                <w:rFonts w:cs="Arial"/>
                <w:sz w:val="20"/>
                <w:szCs w:val="20"/>
              </w:rPr>
            </w:pPr>
            <w:proofErr w:type="spellStart"/>
            <w:r w:rsidRPr="008F2CA1">
              <w:rPr>
                <w:rFonts w:ascii="GHEA Grapalat" w:hAnsi="GHEA Grapalat"/>
                <w:sz w:val="18"/>
                <w:szCs w:val="18"/>
                <w:lang w:val="es-ES"/>
              </w:rPr>
              <w:t>услуги</w:t>
            </w:r>
            <w:proofErr w:type="spellEnd"/>
            <w:r w:rsidRPr="008F2CA1">
              <w:rPr>
                <w:rFonts w:ascii="GHEA Grapalat" w:hAnsi="GHEA Grapalat"/>
                <w:sz w:val="18"/>
                <w:szCs w:val="18"/>
                <w:lang w:val="es-ES"/>
              </w:rPr>
              <w:t xml:space="preserve"> </w:t>
            </w:r>
            <w:proofErr w:type="spellStart"/>
            <w:r w:rsidRPr="008F2CA1">
              <w:rPr>
                <w:rFonts w:ascii="GHEA Grapalat" w:hAnsi="GHEA Grapalat"/>
                <w:sz w:val="18"/>
                <w:szCs w:val="18"/>
                <w:lang w:val="es-ES"/>
              </w:rPr>
              <w:t>по</w:t>
            </w:r>
            <w:proofErr w:type="spellEnd"/>
            <w:r w:rsidRPr="008F2CA1">
              <w:rPr>
                <w:rFonts w:ascii="GHEA Grapalat" w:hAnsi="GHEA Grapalat"/>
                <w:sz w:val="18"/>
                <w:szCs w:val="18"/>
                <w:lang w:val="es-ES"/>
              </w:rPr>
              <w:t xml:space="preserve"> </w:t>
            </w:r>
            <w:proofErr w:type="spellStart"/>
            <w:r w:rsidRPr="008F2CA1">
              <w:rPr>
                <w:rFonts w:ascii="GHEA Grapalat" w:hAnsi="GHEA Grapalat"/>
                <w:sz w:val="18"/>
                <w:szCs w:val="18"/>
                <w:lang w:val="es-ES"/>
              </w:rPr>
              <w:t>внедрению</w:t>
            </w:r>
            <w:proofErr w:type="spellEnd"/>
            <w:r w:rsidRPr="008F2CA1">
              <w:rPr>
                <w:rFonts w:ascii="GHEA Grapalat" w:hAnsi="GHEA Grapalat"/>
                <w:sz w:val="18"/>
                <w:szCs w:val="18"/>
                <w:lang w:val="es-ES"/>
              </w:rPr>
              <w:t xml:space="preserve"> </w:t>
            </w:r>
            <w:proofErr w:type="spellStart"/>
            <w:r w:rsidRPr="008F2CA1">
              <w:rPr>
                <w:rFonts w:ascii="GHEA Grapalat" w:hAnsi="GHEA Grapalat"/>
                <w:sz w:val="18"/>
                <w:szCs w:val="18"/>
                <w:lang w:val="es-ES"/>
              </w:rPr>
              <w:t>лабораторной</w:t>
            </w:r>
            <w:proofErr w:type="spellEnd"/>
            <w:r w:rsidRPr="008F2CA1">
              <w:rPr>
                <w:rFonts w:ascii="GHEA Grapalat" w:hAnsi="GHEA Grapalat"/>
                <w:sz w:val="18"/>
                <w:szCs w:val="18"/>
                <w:lang w:val="es-ES"/>
              </w:rPr>
              <w:t xml:space="preserve"> </w:t>
            </w:r>
            <w:proofErr w:type="spellStart"/>
            <w:r w:rsidRPr="008F2CA1">
              <w:rPr>
                <w:rFonts w:ascii="GHEA Grapalat" w:hAnsi="GHEA Grapalat"/>
                <w:sz w:val="18"/>
                <w:szCs w:val="18"/>
                <w:lang w:val="es-ES"/>
              </w:rPr>
              <w:t>информационной</w:t>
            </w:r>
            <w:proofErr w:type="spellEnd"/>
            <w:r w:rsidRPr="008F2CA1">
              <w:rPr>
                <w:rFonts w:ascii="GHEA Grapalat" w:hAnsi="GHEA Grapalat"/>
                <w:sz w:val="18"/>
                <w:szCs w:val="18"/>
                <w:lang w:val="es-ES"/>
              </w:rPr>
              <w:t xml:space="preserve"> </w:t>
            </w:r>
            <w:proofErr w:type="spellStart"/>
            <w:r w:rsidRPr="008F2CA1">
              <w:rPr>
                <w:rFonts w:ascii="GHEA Grapalat" w:hAnsi="GHEA Grapalat"/>
                <w:sz w:val="18"/>
                <w:szCs w:val="18"/>
                <w:lang w:val="es-ES"/>
              </w:rPr>
              <w:t>системы</w:t>
            </w:r>
            <w:proofErr w:type="spellEnd"/>
          </w:p>
        </w:tc>
        <w:tc>
          <w:tcPr>
            <w:tcW w:w="1530" w:type="dxa"/>
            <w:tcBorders>
              <w:top w:val="single" w:sz="4" w:space="0" w:color="auto"/>
              <w:left w:val="single" w:sz="4" w:space="0" w:color="auto"/>
              <w:bottom w:val="single" w:sz="4" w:space="0" w:color="auto"/>
            </w:tcBorders>
            <w:vAlign w:val="center"/>
          </w:tcPr>
          <w:p w:rsidR="001B4174" w:rsidRPr="00981FA0" w:rsidRDefault="008F2CA1" w:rsidP="00BB01B0">
            <w:pPr>
              <w:pStyle w:val="NormalWeb"/>
              <w:shd w:val="clear" w:color="auto" w:fill="FFFFFF"/>
              <w:spacing w:before="0" w:beforeAutospacing="0" w:after="0" w:afterAutospacing="0"/>
              <w:rPr>
                <w:rFonts w:ascii="GHEA Grapalat" w:hAnsi="GHEA Grapalat"/>
                <w:sz w:val="18"/>
                <w:szCs w:val="18"/>
              </w:rPr>
            </w:pPr>
            <w:r>
              <w:rPr>
                <w:rFonts w:ascii="GHEA Grapalat" w:hAnsi="GHEA Grapalat"/>
                <w:sz w:val="18"/>
                <w:szCs w:val="18"/>
              </w:rPr>
              <w:t>Представлена ниже</w:t>
            </w:r>
          </w:p>
        </w:tc>
        <w:tc>
          <w:tcPr>
            <w:tcW w:w="1251" w:type="dxa"/>
            <w:tcBorders>
              <w:top w:val="single" w:sz="4" w:space="0" w:color="auto"/>
              <w:bottom w:val="single" w:sz="4" w:space="0" w:color="auto"/>
            </w:tcBorders>
            <w:vAlign w:val="center"/>
          </w:tcPr>
          <w:p w:rsidR="001B4174" w:rsidRPr="004B2040" w:rsidRDefault="001B4174" w:rsidP="00BB01B0">
            <w:pPr>
              <w:jc w:val="center"/>
              <w:rPr>
                <w:rFonts w:cs="GHEA Grapalat"/>
                <w:sz w:val="20"/>
                <w:szCs w:val="20"/>
              </w:rPr>
            </w:pPr>
            <w:r>
              <w:rPr>
                <w:rFonts w:cs="GHEA Grapalat"/>
                <w:sz w:val="20"/>
                <w:szCs w:val="20"/>
              </w:rPr>
              <w:t>драм</w:t>
            </w:r>
          </w:p>
        </w:tc>
        <w:tc>
          <w:tcPr>
            <w:tcW w:w="1301" w:type="dxa"/>
            <w:tcBorders>
              <w:top w:val="single" w:sz="4" w:space="0" w:color="auto"/>
              <w:bottom w:val="single" w:sz="4" w:space="0" w:color="auto"/>
              <w:right w:val="single" w:sz="4" w:space="0" w:color="auto"/>
            </w:tcBorders>
            <w:vAlign w:val="center"/>
          </w:tcPr>
          <w:p w:rsidR="001B4174" w:rsidRPr="00AF4E99" w:rsidRDefault="001B4174" w:rsidP="00BB01B0">
            <w:pPr>
              <w:ind w:hanging="61"/>
              <w:jc w:val="center"/>
              <w:rPr>
                <w:rFonts w:cs="GHEA Grapalat"/>
                <w:sz w:val="20"/>
                <w:szCs w:val="20"/>
              </w:rPr>
            </w:pPr>
            <w:r>
              <w:rPr>
                <w:color w:val="000000" w:themeColor="text1"/>
                <w:sz w:val="20"/>
                <w:szCs w:val="20"/>
                <w:lang w:val="hy-AM"/>
              </w:rPr>
              <w:t>1</w:t>
            </w:r>
          </w:p>
        </w:tc>
        <w:tc>
          <w:tcPr>
            <w:tcW w:w="1560" w:type="dxa"/>
            <w:tcBorders>
              <w:top w:val="single" w:sz="4" w:space="0" w:color="auto"/>
              <w:left w:val="single" w:sz="4" w:space="0" w:color="auto"/>
              <w:bottom w:val="single" w:sz="4" w:space="0" w:color="auto"/>
            </w:tcBorders>
            <w:vAlign w:val="center"/>
          </w:tcPr>
          <w:p w:rsidR="001B4174" w:rsidRPr="008F2CA1" w:rsidRDefault="008F2CA1" w:rsidP="00BB01B0">
            <w:pPr>
              <w:jc w:val="center"/>
              <w:rPr>
                <w:rFonts w:cs="Sylfaen"/>
                <w:sz w:val="20"/>
                <w:szCs w:val="20"/>
              </w:rPr>
            </w:pPr>
            <w:r>
              <w:rPr>
                <w:sz w:val="20"/>
              </w:rPr>
              <w:t>5</w:t>
            </w:r>
            <w:r w:rsidR="001B4174">
              <w:rPr>
                <w:sz w:val="20"/>
                <w:lang w:val="hy-AM"/>
              </w:rPr>
              <w:t xml:space="preserve"> </w:t>
            </w:r>
            <w:r w:rsidR="001B4174">
              <w:rPr>
                <w:sz w:val="20"/>
              </w:rPr>
              <w:t>5</w:t>
            </w:r>
            <w:r w:rsidR="001B4174">
              <w:rPr>
                <w:sz w:val="20"/>
                <w:lang w:val="hy-AM"/>
              </w:rPr>
              <w:t>00</w:t>
            </w:r>
            <w:r>
              <w:rPr>
                <w:sz w:val="20"/>
              </w:rPr>
              <w:t xml:space="preserve"> 000</w:t>
            </w:r>
          </w:p>
        </w:tc>
        <w:tc>
          <w:tcPr>
            <w:tcW w:w="1527" w:type="dxa"/>
            <w:tcBorders>
              <w:top w:val="single" w:sz="4" w:space="0" w:color="auto"/>
              <w:bottom w:val="single" w:sz="4" w:space="0" w:color="auto"/>
            </w:tcBorders>
            <w:vAlign w:val="center"/>
          </w:tcPr>
          <w:p w:rsidR="001B4174" w:rsidRPr="00FE3DAD" w:rsidRDefault="001B4174" w:rsidP="00BB01B0">
            <w:pPr>
              <w:jc w:val="center"/>
              <w:rPr>
                <w:iCs/>
                <w:lang w:val="hy-AM"/>
              </w:rPr>
            </w:pPr>
            <w:r w:rsidRPr="00FE3DAD">
              <w:rPr>
                <w:sz w:val="20"/>
                <w:lang w:val="hy-AM"/>
              </w:rPr>
              <w:t>г. Ереван ул.Давида Маляна 37</w:t>
            </w:r>
          </w:p>
        </w:tc>
        <w:tc>
          <w:tcPr>
            <w:tcW w:w="1651" w:type="dxa"/>
            <w:tcBorders>
              <w:top w:val="single" w:sz="4" w:space="0" w:color="auto"/>
              <w:bottom w:val="single" w:sz="4" w:space="0" w:color="auto"/>
            </w:tcBorders>
            <w:vAlign w:val="center"/>
          </w:tcPr>
          <w:p w:rsidR="001B4174" w:rsidRPr="008F2CA1" w:rsidRDefault="00CF7A09" w:rsidP="00BB01B0">
            <w:pPr>
              <w:rPr>
                <w:sz w:val="20"/>
              </w:rPr>
            </w:pPr>
            <w:r w:rsidRPr="00CF7A09">
              <w:rPr>
                <w:sz w:val="20"/>
                <w:lang w:val="hy-AM"/>
              </w:rPr>
              <w:t>30 календарных дней с момента подписания Договора и</w:t>
            </w:r>
            <w:r>
              <w:rPr>
                <w:sz w:val="20"/>
              </w:rPr>
              <w:t xml:space="preserve"> дня</w:t>
            </w:r>
            <w:r w:rsidRPr="00CF7A09">
              <w:rPr>
                <w:sz w:val="20"/>
                <w:lang w:val="hy-AM"/>
              </w:rPr>
              <w:t xml:space="preserve"> направления Заказчиком заявки-заказа на оказание услуг на адрес электронной почты Исполнителя</w:t>
            </w:r>
          </w:p>
        </w:tc>
      </w:tr>
      <w:tr w:rsidR="00EB68B8" w:rsidRPr="00FE3DAD" w:rsidTr="00BB01B0">
        <w:trPr>
          <w:gridAfter w:val="1"/>
          <w:wAfter w:w="8" w:type="dxa"/>
          <w:trHeight w:val="270"/>
        </w:trPr>
        <w:tc>
          <w:tcPr>
            <w:tcW w:w="10908" w:type="dxa"/>
            <w:gridSpan w:val="8"/>
            <w:tcBorders>
              <w:top w:val="single" w:sz="4" w:space="0" w:color="auto"/>
              <w:bottom w:val="single" w:sz="4" w:space="0" w:color="auto"/>
            </w:tcBorders>
            <w:vAlign w:val="center"/>
          </w:tcPr>
          <w:p w:rsidR="00A04A7C" w:rsidRPr="000F6DCC" w:rsidRDefault="00A04A7C" w:rsidP="00BB01B0">
            <w:pPr>
              <w:jc w:val="center"/>
              <w:rPr>
                <w:color w:val="000000" w:themeColor="text1"/>
                <w:sz w:val="22"/>
                <w:lang w:val="hy-AM"/>
              </w:rPr>
            </w:pPr>
            <w:r w:rsidRPr="000F6DCC">
              <w:rPr>
                <w:color w:val="000000" w:themeColor="text1"/>
                <w:sz w:val="22"/>
                <w:lang w:val="hy-AM"/>
              </w:rPr>
              <w:t>Целью лабораторной информационной системы является оптимизация внутренних процессов лаборатории, автоматизация управления качеством и организационных процессов лаборатории.</w:t>
            </w:r>
          </w:p>
          <w:p w:rsidR="00A04A7C" w:rsidRPr="000F6DCC" w:rsidRDefault="00A04A7C" w:rsidP="00BB01B0">
            <w:pPr>
              <w:rPr>
                <w:color w:val="000000" w:themeColor="text1"/>
                <w:sz w:val="22"/>
                <w:lang w:val="hy-AM"/>
              </w:rPr>
            </w:pPr>
            <w:r w:rsidRPr="000F6DCC">
              <w:rPr>
                <w:color w:val="000000" w:themeColor="text1"/>
                <w:sz w:val="22"/>
                <w:lang w:val="hy-AM"/>
              </w:rPr>
              <w:t>Перечень технических требований к лабораторной информационной системе:</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записи</w:t>
            </w:r>
            <w:r w:rsidRPr="000F6DCC">
              <w:rPr>
                <w:color w:val="000000" w:themeColor="text1"/>
                <w:sz w:val="22"/>
                <w:lang w:val="hy-AM"/>
              </w:rPr>
              <w:t xml:space="preserve"> </w:t>
            </w:r>
            <w:r w:rsidRPr="000F6DCC">
              <w:rPr>
                <w:rFonts w:ascii="Cambria" w:hAnsi="Cambria" w:cs="Cambria"/>
                <w:color w:val="000000" w:themeColor="text1"/>
                <w:sz w:val="22"/>
                <w:lang w:val="hy-AM"/>
              </w:rPr>
              <w:t>лабораторных</w:t>
            </w:r>
            <w:r w:rsidRPr="000F6DCC">
              <w:rPr>
                <w:color w:val="000000" w:themeColor="text1"/>
                <w:sz w:val="22"/>
                <w:lang w:val="hy-AM"/>
              </w:rPr>
              <w:t xml:space="preserve"> </w:t>
            </w:r>
            <w:r w:rsidRPr="000F6DCC">
              <w:rPr>
                <w:rFonts w:ascii="Cambria" w:hAnsi="Cambria" w:cs="Cambria"/>
                <w:color w:val="000000" w:themeColor="text1"/>
                <w:sz w:val="22"/>
                <w:lang w:val="hy-AM"/>
              </w:rPr>
              <w:t>заказов</w:t>
            </w:r>
            <w:r w:rsidRPr="000F6DCC">
              <w:rPr>
                <w:color w:val="000000" w:themeColor="text1"/>
                <w:sz w:val="22"/>
                <w:lang w:val="hy-AM"/>
              </w:rPr>
              <w:t xml:space="preserve"> </w:t>
            </w:r>
            <w:r w:rsidRPr="000F6DCC">
              <w:rPr>
                <w:rFonts w:ascii="Cambria" w:hAnsi="Cambria" w:cs="Cambria"/>
                <w:color w:val="000000" w:themeColor="text1"/>
                <w:sz w:val="22"/>
                <w:lang w:val="hy-AM"/>
              </w:rPr>
              <w:t>с</w:t>
            </w:r>
            <w:r w:rsidRPr="000F6DCC">
              <w:rPr>
                <w:color w:val="000000" w:themeColor="text1"/>
                <w:sz w:val="22"/>
                <w:lang w:val="hy-AM"/>
              </w:rPr>
              <w:t xml:space="preserve"> </w:t>
            </w:r>
            <w:r w:rsidRPr="000F6DCC">
              <w:rPr>
                <w:rFonts w:ascii="Cambria" w:hAnsi="Cambria" w:cs="Cambria"/>
                <w:color w:val="000000" w:themeColor="text1"/>
                <w:sz w:val="22"/>
                <w:lang w:val="hy-AM"/>
              </w:rPr>
              <w:t>указанием</w:t>
            </w:r>
            <w:r w:rsidRPr="000F6DCC">
              <w:rPr>
                <w:color w:val="000000" w:themeColor="text1"/>
                <w:sz w:val="22"/>
                <w:lang w:val="hy-AM"/>
              </w:rPr>
              <w:t xml:space="preserve"> </w:t>
            </w:r>
            <w:r w:rsidRPr="000F6DCC">
              <w:rPr>
                <w:rFonts w:ascii="Cambria" w:hAnsi="Cambria" w:cs="Cambria"/>
                <w:color w:val="000000" w:themeColor="text1"/>
                <w:sz w:val="22"/>
                <w:lang w:val="hy-AM"/>
              </w:rPr>
              <w:t>даты</w:t>
            </w:r>
            <w:r w:rsidRPr="000F6DCC">
              <w:rPr>
                <w:color w:val="000000" w:themeColor="text1"/>
                <w:sz w:val="22"/>
                <w:lang w:val="hy-AM"/>
              </w:rPr>
              <w:t xml:space="preserve"> </w:t>
            </w:r>
            <w:r w:rsidRPr="000F6DCC">
              <w:rPr>
                <w:rFonts w:ascii="Cambria" w:hAnsi="Cambria" w:cs="Cambria"/>
                <w:color w:val="000000" w:themeColor="text1"/>
                <w:sz w:val="22"/>
                <w:lang w:val="hy-AM"/>
              </w:rPr>
              <w:t>и</w:t>
            </w:r>
            <w:r w:rsidRPr="000F6DCC">
              <w:rPr>
                <w:color w:val="000000" w:themeColor="text1"/>
                <w:sz w:val="22"/>
                <w:lang w:val="hy-AM"/>
              </w:rPr>
              <w:t xml:space="preserve"> </w:t>
            </w:r>
            <w:r w:rsidRPr="000F6DCC">
              <w:rPr>
                <w:rFonts w:ascii="Cambria" w:hAnsi="Cambria" w:cs="Cambria"/>
                <w:color w:val="000000" w:themeColor="text1"/>
                <w:sz w:val="22"/>
                <w:lang w:val="hy-AM"/>
              </w:rPr>
              <w:t>времени</w:t>
            </w:r>
            <w:r w:rsidRPr="000F6DCC">
              <w:rPr>
                <w:color w:val="000000" w:themeColor="text1"/>
                <w:sz w:val="22"/>
                <w:lang w:val="hy-AM"/>
              </w:rPr>
              <w:t xml:space="preserve"> </w:t>
            </w:r>
            <w:r w:rsidRPr="000F6DCC">
              <w:rPr>
                <w:rFonts w:ascii="Cambria" w:hAnsi="Cambria" w:cs="Cambria"/>
                <w:color w:val="000000" w:themeColor="text1"/>
                <w:sz w:val="22"/>
                <w:lang w:val="hy-AM"/>
              </w:rPr>
              <w:t>создания</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автоматической</w:t>
            </w:r>
            <w:r w:rsidRPr="000F6DCC">
              <w:rPr>
                <w:color w:val="000000" w:themeColor="text1"/>
                <w:sz w:val="22"/>
                <w:lang w:val="hy-AM"/>
              </w:rPr>
              <w:t xml:space="preserve"> </w:t>
            </w:r>
            <w:r w:rsidRPr="000F6DCC">
              <w:rPr>
                <w:rFonts w:ascii="Cambria" w:hAnsi="Cambria" w:cs="Cambria"/>
                <w:color w:val="000000" w:themeColor="text1"/>
                <w:sz w:val="22"/>
                <w:lang w:val="hy-AM"/>
              </w:rPr>
              <w:t>загрузки</w:t>
            </w:r>
            <w:r w:rsidRPr="000F6DCC">
              <w:rPr>
                <w:color w:val="000000" w:themeColor="text1"/>
                <w:sz w:val="22"/>
                <w:lang w:val="hy-AM"/>
              </w:rPr>
              <w:t xml:space="preserve"> </w:t>
            </w:r>
            <w:r w:rsidRPr="000F6DCC">
              <w:rPr>
                <w:rFonts w:ascii="Cambria" w:hAnsi="Cambria" w:cs="Cambria"/>
                <w:color w:val="000000" w:themeColor="text1"/>
                <w:sz w:val="22"/>
                <w:lang w:val="hy-AM"/>
              </w:rPr>
              <w:t>направлений</w:t>
            </w:r>
            <w:r w:rsidRPr="000F6DCC">
              <w:rPr>
                <w:color w:val="000000" w:themeColor="text1"/>
                <w:sz w:val="22"/>
                <w:lang w:val="hy-AM"/>
              </w:rPr>
              <w:t xml:space="preserve"> </w:t>
            </w:r>
            <w:r w:rsidRPr="000F6DCC">
              <w:rPr>
                <w:rFonts w:ascii="Cambria" w:hAnsi="Cambria" w:cs="Cambria"/>
                <w:color w:val="000000" w:themeColor="text1"/>
                <w:sz w:val="22"/>
                <w:lang w:val="hy-AM"/>
              </w:rPr>
              <w:t>из</w:t>
            </w:r>
            <w:r w:rsidRPr="000F6DCC">
              <w:rPr>
                <w:color w:val="000000" w:themeColor="text1"/>
                <w:sz w:val="22"/>
                <w:lang w:val="hy-AM"/>
              </w:rPr>
              <w:t xml:space="preserve"> </w:t>
            </w:r>
            <w:r w:rsidRPr="000F6DCC">
              <w:rPr>
                <w:rFonts w:ascii="Cambria" w:hAnsi="Cambria" w:cs="Cambria"/>
                <w:color w:val="000000" w:themeColor="text1"/>
                <w:sz w:val="22"/>
                <w:lang w:val="hy-AM"/>
              </w:rPr>
              <w:t>медицинской</w:t>
            </w:r>
            <w:r w:rsidRPr="000F6DCC">
              <w:rPr>
                <w:color w:val="000000" w:themeColor="text1"/>
                <w:sz w:val="22"/>
                <w:lang w:val="hy-AM"/>
              </w:rPr>
              <w:t xml:space="preserve"> </w:t>
            </w:r>
            <w:r w:rsidRPr="000F6DCC">
              <w:rPr>
                <w:rFonts w:ascii="Cambria" w:hAnsi="Cambria" w:cs="Cambria"/>
                <w:color w:val="000000" w:themeColor="text1"/>
                <w:sz w:val="22"/>
                <w:lang w:val="hy-AM"/>
              </w:rPr>
              <w:t>информационной</w:t>
            </w:r>
            <w:r w:rsidRPr="000F6DCC">
              <w:rPr>
                <w:color w:val="000000" w:themeColor="text1"/>
                <w:sz w:val="22"/>
                <w:lang w:val="hy-AM"/>
              </w:rPr>
              <w:t xml:space="preserve"> </w:t>
            </w:r>
            <w:r w:rsidRPr="000F6DCC">
              <w:rPr>
                <w:rFonts w:ascii="Cambria" w:hAnsi="Cambria" w:cs="Cambria"/>
                <w:color w:val="000000" w:themeColor="text1"/>
                <w:sz w:val="22"/>
                <w:lang w:val="hy-AM"/>
              </w:rPr>
              <w:t>системы</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добавить</w:t>
            </w:r>
            <w:r w:rsidRPr="000F6DCC">
              <w:rPr>
                <w:color w:val="000000" w:themeColor="text1"/>
                <w:sz w:val="22"/>
                <w:lang w:val="hy-AM"/>
              </w:rPr>
              <w:t xml:space="preserve"> </w:t>
            </w:r>
            <w:r w:rsidRPr="000F6DCC">
              <w:rPr>
                <w:rFonts w:ascii="Cambria" w:hAnsi="Cambria" w:cs="Cambria"/>
                <w:color w:val="000000" w:themeColor="text1"/>
                <w:sz w:val="22"/>
                <w:lang w:val="hy-AM"/>
              </w:rPr>
              <w:t>дополнительный</w:t>
            </w:r>
            <w:r w:rsidRPr="000F6DCC">
              <w:rPr>
                <w:color w:val="000000" w:themeColor="text1"/>
                <w:sz w:val="22"/>
                <w:lang w:val="hy-AM"/>
              </w:rPr>
              <w:t xml:space="preserve"> </w:t>
            </w:r>
            <w:r w:rsidRPr="000F6DCC">
              <w:rPr>
                <w:rFonts w:ascii="Cambria" w:hAnsi="Cambria" w:cs="Cambria"/>
                <w:color w:val="000000" w:themeColor="text1"/>
                <w:sz w:val="22"/>
                <w:lang w:val="hy-AM"/>
              </w:rPr>
              <w:t>заказ</w:t>
            </w:r>
            <w:r w:rsidRPr="000F6DCC">
              <w:rPr>
                <w:color w:val="000000" w:themeColor="text1"/>
                <w:sz w:val="22"/>
                <w:lang w:val="hy-AM"/>
              </w:rPr>
              <w:t xml:space="preserve"> </w:t>
            </w:r>
            <w:r w:rsidRPr="000F6DCC">
              <w:rPr>
                <w:rFonts w:ascii="Cambria" w:hAnsi="Cambria" w:cs="Cambria"/>
                <w:color w:val="000000" w:themeColor="text1"/>
                <w:sz w:val="22"/>
                <w:lang w:val="hy-AM"/>
              </w:rPr>
              <w:t>к</w:t>
            </w:r>
            <w:r w:rsidRPr="000F6DCC">
              <w:rPr>
                <w:color w:val="000000" w:themeColor="text1"/>
                <w:sz w:val="22"/>
                <w:lang w:val="hy-AM"/>
              </w:rPr>
              <w:t xml:space="preserve"> </w:t>
            </w:r>
            <w:r w:rsidRPr="000F6DCC">
              <w:rPr>
                <w:rFonts w:ascii="Cambria" w:hAnsi="Cambria" w:cs="Cambria"/>
                <w:color w:val="000000" w:themeColor="text1"/>
                <w:sz w:val="22"/>
                <w:lang w:val="hy-AM"/>
              </w:rPr>
              <w:t>ранее</w:t>
            </w:r>
            <w:r w:rsidRPr="000F6DCC">
              <w:rPr>
                <w:color w:val="000000" w:themeColor="text1"/>
                <w:sz w:val="22"/>
                <w:lang w:val="hy-AM"/>
              </w:rPr>
              <w:t xml:space="preserve"> </w:t>
            </w:r>
            <w:r w:rsidRPr="000F6DCC">
              <w:rPr>
                <w:rFonts w:ascii="Cambria" w:hAnsi="Cambria" w:cs="Cambria"/>
                <w:color w:val="000000" w:themeColor="text1"/>
                <w:sz w:val="22"/>
                <w:lang w:val="hy-AM"/>
              </w:rPr>
              <w:t>зарегистрированному</w:t>
            </w:r>
            <w:r w:rsidRPr="000F6DCC">
              <w:rPr>
                <w:color w:val="000000" w:themeColor="text1"/>
                <w:sz w:val="22"/>
                <w:lang w:val="hy-AM"/>
              </w:rPr>
              <w:t xml:space="preserve"> </w:t>
            </w:r>
            <w:r w:rsidRPr="000F6DCC">
              <w:rPr>
                <w:rFonts w:ascii="Cambria" w:hAnsi="Cambria" w:cs="Cambria"/>
                <w:color w:val="000000" w:themeColor="text1"/>
                <w:sz w:val="22"/>
                <w:lang w:val="hy-AM"/>
              </w:rPr>
              <w:t>биообразцу</w:t>
            </w:r>
            <w:r w:rsidRPr="000F6DCC">
              <w:rPr>
                <w:color w:val="000000" w:themeColor="text1"/>
                <w:sz w:val="22"/>
                <w:lang w:val="hy-AM"/>
              </w:rPr>
              <w:t xml:space="preserve"> </w:t>
            </w:r>
            <w:r w:rsidRPr="000F6DCC">
              <w:rPr>
                <w:rFonts w:ascii="Cambria" w:hAnsi="Cambria" w:cs="Cambria"/>
                <w:color w:val="000000" w:themeColor="text1"/>
                <w:sz w:val="22"/>
                <w:lang w:val="hy-AM"/>
              </w:rPr>
              <w:t>без</w:t>
            </w:r>
            <w:r w:rsidRPr="000F6DCC">
              <w:rPr>
                <w:color w:val="000000" w:themeColor="text1"/>
                <w:sz w:val="22"/>
                <w:lang w:val="hy-AM"/>
              </w:rPr>
              <w:t xml:space="preserve"> </w:t>
            </w:r>
            <w:r w:rsidRPr="000F6DCC">
              <w:rPr>
                <w:rFonts w:ascii="Cambria" w:hAnsi="Cambria" w:cs="Cambria"/>
                <w:color w:val="000000" w:themeColor="text1"/>
                <w:sz w:val="22"/>
                <w:lang w:val="hy-AM"/>
              </w:rPr>
              <w:t>регистрации</w:t>
            </w:r>
            <w:r w:rsidRPr="000F6DCC">
              <w:rPr>
                <w:color w:val="000000" w:themeColor="text1"/>
                <w:sz w:val="22"/>
                <w:lang w:val="hy-AM"/>
              </w:rPr>
              <w:t xml:space="preserve"> </w:t>
            </w:r>
            <w:r w:rsidRPr="000F6DCC">
              <w:rPr>
                <w:rFonts w:ascii="Cambria" w:hAnsi="Cambria" w:cs="Cambria"/>
                <w:color w:val="000000" w:themeColor="text1"/>
                <w:sz w:val="22"/>
                <w:lang w:val="hy-AM"/>
              </w:rPr>
              <w:t>нового</w:t>
            </w:r>
            <w:r w:rsidRPr="000F6DCC">
              <w:rPr>
                <w:color w:val="000000" w:themeColor="text1"/>
                <w:sz w:val="22"/>
                <w:lang w:val="hy-AM"/>
              </w:rPr>
              <w:t xml:space="preserve"> </w:t>
            </w:r>
            <w:r w:rsidRPr="000F6DCC">
              <w:rPr>
                <w:rFonts w:ascii="Cambria" w:hAnsi="Cambria" w:cs="Cambria"/>
                <w:color w:val="000000" w:themeColor="text1"/>
                <w:sz w:val="22"/>
                <w:lang w:val="hy-AM"/>
              </w:rPr>
              <w:t>образца</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назначить</w:t>
            </w:r>
            <w:r w:rsidRPr="000F6DCC">
              <w:rPr>
                <w:color w:val="000000" w:themeColor="text1"/>
                <w:sz w:val="22"/>
                <w:lang w:val="hy-AM"/>
              </w:rPr>
              <w:t xml:space="preserve"> </w:t>
            </w:r>
            <w:r w:rsidRPr="000F6DCC">
              <w:rPr>
                <w:rFonts w:ascii="Cambria" w:hAnsi="Cambria" w:cs="Cambria"/>
                <w:color w:val="000000" w:themeColor="text1"/>
                <w:sz w:val="22"/>
                <w:lang w:val="hy-AM"/>
              </w:rPr>
              <w:t>приоритет</w:t>
            </w:r>
            <w:r w:rsidRPr="000F6DCC">
              <w:rPr>
                <w:color w:val="000000" w:themeColor="text1"/>
                <w:sz w:val="22"/>
                <w:lang w:val="hy-AM"/>
              </w:rPr>
              <w:t xml:space="preserve"> </w:t>
            </w:r>
            <w:r w:rsidRPr="000F6DCC">
              <w:rPr>
                <w:rFonts w:ascii="Cambria" w:hAnsi="Cambria" w:cs="Cambria"/>
                <w:color w:val="000000" w:themeColor="text1"/>
                <w:sz w:val="22"/>
                <w:lang w:val="hy-AM"/>
              </w:rPr>
              <w:t>исследования</w:t>
            </w:r>
            <w:r w:rsidRPr="000F6DCC">
              <w:rPr>
                <w:color w:val="000000" w:themeColor="text1"/>
                <w:sz w:val="22"/>
                <w:lang w:val="hy-AM"/>
              </w:rPr>
              <w:t xml:space="preserve"> (</w:t>
            </w:r>
            <w:r w:rsidRPr="000F6DCC">
              <w:rPr>
                <w:rFonts w:ascii="Cambria" w:hAnsi="Cambria" w:cs="Cambria"/>
                <w:color w:val="000000" w:themeColor="text1"/>
                <w:sz w:val="22"/>
                <w:lang w:val="hy-AM"/>
              </w:rPr>
              <w:t>срочность</w:t>
            </w:r>
            <w:r w:rsidRPr="000F6DCC">
              <w:rPr>
                <w:color w:val="000000" w:themeColor="text1"/>
                <w:sz w:val="22"/>
                <w:lang w:val="hy-AM"/>
              </w:rPr>
              <w:t xml:space="preserve">) </w:t>
            </w:r>
            <w:r w:rsidRPr="000F6DCC">
              <w:rPr>
                <w:rFonts w:ascii="Cambria" w:hAnsi="Cambria" w:cs="Cambria"/>
                <w:color w:val="000000" w:themeColor="text1"/>
                <w:sz w:val="22"/>
                <w:lang w:val="hy-AM"/>
              </w:rPr>
              <w:t>и</w:t>
            </w:r>
            <w:r w:rsidRPr="000F6DCC">
              <w:rPr>
                <w:color w:val="000000" w:themeColor="text1"/>
                <w:sz w:val="22"/>
                <w:lang w:val="hy-AM"/>
              </w:rPr>
              <w:t xml:space="preserve"> </w:t>
            </w:r>
            <w:r w:rsidRPr="000F6DCC">
              <w:rPr>
                <w:rFonts w:ascii="Cambria" w:hAnsi="Cambria" w:cs="Cambria"/>
                <w:color w:val="000000" w:themeColor="text1"/>
                <w:sz w:val="22"/>
                <w:lang w:val="hy-AM"/>
              </w:rPr>
              <w:t>заказ</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рассчитать</w:t>
            </w:r>
            <w:r w:rsidRPr="000F6DCC">
              <w:rPr>
                <w:color w:val="000000" w:themeColor="text1"/>
                <w:sz w:val="22"/>
                <w:lang w:val="hy-AM"/>
              </w:rPr>
              <w:t xml:space="preserve"> </w:t>
            </w:r>
            <w:r w:rsidRPr="000F6DCC">
              <w:rPr>
                <w:rFonts w:ascii="Cambria" w:hAnsi="Cambria" w:cs="Cambria"/>
                <w:color w:val="000000" w:themeColor="text1"/>
                <w:sz w:val="22"/>
                <w:lang w:val="hy-AM"/>
              </w:rPr>
              <w:t>планируемую</w:t>
            </w:r>
            <w:r w:rsidRPr="000F6DCC">
              <w:rPr>
                <w:color w:val="000000" w:themeColor="text1"/>
                <w:sz w:val="22"/>
                <w:lang w:val="hy-AM"/>
              </w:rPr>
              <w:t xml:space="preserve"> </w:t>
            </w:r>
            <w:r w:rsidRPr="000F6DCC">
              <w:rPr>
                <w:rFonts w:ascii="Cambria" w:hAnsi="Cambria" w:cs="Cambria"/>
                <w:color w:val="000000" w:themeColor="text1"/>
                <w:sz w:val="22"/>
                <w:lang w:val="hy-AM"/>
              </w:rPr>
              <w:t>дату</w:t>
            </w:r>
            <w:r w:rsidRPr="000F6DCC">
              <w:rPr>
                <w:color w:val="000000" w:themeColor="text1"/>
                <w:sz w:val="22"/>
                <w:lang w:val="hy-AM"/>
              </w:rPr>
              <w:t xml:space="preserve"> </w:t>
            </w:r>
            <w:r w:rsidRPr="000F6DCC">
              <w:rPr>
                <w:rFonts w:ascii="Cambria" w:hAnsi="Cambria" w:cs="Cambria"/>
                <w:color w:val="000000" w:themeColor="text1"/>
                <w:sz w:val="22"/>
                <w:lang w:val="hy-AM"/>
              </w:rPr>
              <w:t>и</w:t>
            </w:r>
            <w:r w:rsidRPr="000F6DCC">
              <w:rPr>
                <w:color w:val="000000" w:themeColor="text1"/>
                <w:sz w:val="22"/>
                <w:lang w:val="hy-AM"/>
              </w:rPr>
              <w:t xml:space="preserve"> </w:t>
            </w:r>
            <w:r w:rsidRPr="000F6DCC">
              <w:rPr>
                <w:rFonts w:ascii="Cambria" w:hAnsi="Cambria" w:cs="Cambria"/>
                <w:color w:val="000000" w:themeColor="text1"/>
                <w:sz w:val="22"/>
                <w:lang w:val="hy-AM"/>
              </w:rPr>
              <w:t>время</w:t>
            </w:r>
            <w:r w:rsidRPr="000F6DCC">
              <w:rPr>
                <w:color w:val="000000" w:themeColor="text1"/>
                <w:sz w:val="22"/>
                <w:lang w:val="hy-AM"/>
              </w:rPr>
              <w:t xml:space="preserve"> </w:t>
            </w:r>
            <w:r w:rsidRPr="000F6DCC">
              <w:rPr>
                <w:rFonts w:ascii="Cambria" w:hAnsi="Cambria" w:cs="Cambria"/>
                <w:color w:val="000000" w:themeColor="text1"/>
                <w:sz w:val="22"/>
                <w:lang w:val="hy-AM"/>
              </w:rPr>
              <w:t>готовности</w:t>
            </w:r>
            <w:r w:rsidRPr="000F6DCC">
              <w:rPr>
                <w:color w:val="000000" w:themeColor="text1"/>
                <w:sz w:val="22"/>
                <w:lang w:val="hy-AM"/>
              </w:rPr>
              <w:t xml:space="preserve"> </w:t>
            </w:r>
            <w:r w:rsidRPr="000F6DCC">
              <w:rPr>
                <w:rFonts w:ascii="Cambria" w:hAnsi="Cambria" w:cs="Cambria"/>
                <w:color w:val="000000" w:themeColor="text1"/>
                <w:sz w:val="22"/>
                <w:lang w:val="hy-AM"/>
              </w:rPr>
              <w:t>результата</w:t>
            </w:r>
            <w:r w:rsidRPr="000F6DCC">
              <w:rPr>
                <w:color w:val="000000" w:themeColor="text1"/>
                <w:sz w:val="22"/>
                <w:lang w:val="hy-AM"/>
              </w:rPr>
              <w:t xml:space="preserve"> </w:t>
            </w:r>
            <w:r w:rsidRPr="000F6DCC">
              <w:rPr>
                <w:rFonts w:ascii="Cambria" w:hAnsi="Cambria" w:cs="Cambria"/>
                <w:color w:val="000000" w:themeColor="text1"/>
                <w:sz w:val="22"/>
                <w:lang w:val="hy-AM"/>
              </w:rPr>
              <w:t>для</w:t>
            </w:r>
            <w:r w:rsidRPr="000F6DCC">
              <w:rPr>
                <w:color w:val="000000" w:themeColor="text1"/>
                <w:sz w:val="22"/>
                <w:lang w:val="hy-AM"/>
              </w:rPr>
              <w:t xml:space="preserve"> </w:t>
            </w:r>
            <w:r w:rsidRPr="000F6DCC">
              <w:rPr>
                <w:rFonts w:ascii="Cambria" w:hAnsi="Cambria" w:cs="Cambria"/>
                <w:color w:val="000000" w:themeColor="text1"/>
                <w:sz w:val="22"/>
                <w:lang w:val="hy-AM"/>
              </w:rPr>
              <w:t>каждого</w:t>
            </w:r>
            <w:r w:rsidRPr="000F6DCC">
              <w:rPr>
                <w:color w:val="000000" w:themeColor="text1"/>
                <w:sz w:val="22"/>
                <w:lang w:val="hy-AM"/>
              </w:rPr>
              <w:t xml:space="preserve"> </w:t>
            </w:r>
            <w:r w:rsidRPr="000F6DCC">
              <w:rPr>
                <w:rFonts w:ascii="Cambria" w:hAnsi="Cambria" w:cs="Cambria"/>
                <w:color w:val="000000" w:themeColor="text1"/>
                <w:sz w:val="22"/>
                <w:lang w:val="hy-AM"/>
              </w:rPr>
              <w:t>заказанного</w:t>
            </w:r>
            <w:r w:rsidRPr="000F6DCC">
              <w:rPr>
                <w:color w:val="000000" w:themeColor="text1"/>
                <w:sz w:val="22"/>
                <w:lang w:val="hy-AM"/>
              </w:rPr>
              <w:t xml:space="preserve"> </w:t>
            </w:r>
            <w:r w:rsidRPr="000F6DCC">
              <w:rPr>
                <w:rFonts w:ascii="Cambria" w:hAnsi="Cambria" w:cs="Cambria"/>
                <w:color w:val="000000" w:themeColor="text1"/>
                <w:sz w:val="22"/>
                <w:lang w:val="hy-AM"/>
              </w:rPr>
              <w:t>теста</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разработки</w:t>
            </w:r>
            <w:r w:rsidRPr="000F6DCC">
              <w:rPr>
                <w:color w:val="000000" w:themeColor="text1"/>
                <w:sz w:val="22"/>
                <w:lang w:val="hy-AM"/>
              </w:rPr>
              <w:t xml:space="preserve"> </w:t>
            </w:r>
            <w:r w:rsidRPr="000F6DCC">
              <w:rPr>
                <w:rFonts w:ascii="Cambria" w:hAnsi="Cambria" w:cs="Cambria"/>
                <w:color w:val="000000" w:themeColor="text1"/>
                <w:sz w:val="22"/>
                <w:lang w:val="hy-AM"/>
              </w:rPr>
              <w:t>и</w:t>
            </w:r>
            <w:r w:rsidRPr="000F6DCC">
              <w:rPr>
                <w:color w:val="000000" w:themeColor="text1"/>
                <w:sz w:val="22"/>
                <w:lang w:val="hy-AM"/>
              </w:rPr>
              <w:t xml:space="preserve"> </w:t>
            </w:r>
            <w:r w:rsidRPr="000F6DCC">
              <w:rPr>
                <w:rFonts w:ascii="Cambria" w:hAnsi="Cambria" w:cs="Cambria"/>
                <w:color w:val="000000" w:themeColor="text1"/>
                <w:sz w:val="22"/>
                <w:lang w:val="hy-AM"/>
              </w:rPr>
              <w:t>печати</w:t>
            </w:r>
            <w:r w:rsidRPr="000F6DCC">
              <w:rPr>
                <w:color w:val="000000" w:themeColor="text1"/>
                <w:sz w:val="22"/>
                <w:lang w:val="hy-AM"/>
              </w:rPr>
              <w:t xml:space="preserve"> </w:t>
            </w:r>
            <w:r w:rsidRPr="000F6DCC">
              <w:rPr>
                <w:rFonts w:ascii="Cambria" w:hAnsi="Cambria" w:cs="Cambria"/>
                <w:color w:val="000000" w:themeColor="text1"/>
                <w:sz w:val="22"/>
                <w:lang w:val="hy-AM"/>
              </w:rPr>
              <w:t>реферальных</w:t>
            </w:r>
            <w:r w:rsidRPr="000F6DCC">
              <w:rPr>
                <w:color w:val="000000" w:themeColor="text1"/>
                <w:sz w:val="22"/>
                <w:lang w:val="hy-AM"/>
              </w:rPr>
              <w:t xml:space="preserve"> </w:t>
            </w:r>
            <w:r w:rsidRPr="000F6DCC">
              <w:rPr>
                <w:rFonts w:ascii="Cambria" w:hAnsi="Cambria" w:cs="Cambria"/>
                <w:color w:val="000000" w:themeColor="text1"/>
                <w:sz w:val="22"/>
                <w:lang w:val="hy-AM"/>
              </w:rPr>
              <w:t>форм</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Разработка</w:t>
            </w:r>
            <w:r w:rsidRPr="000F6DCC">
              <w:rPr>
                <w:color w:val="000000" w:themeColor="text1"/>
                <w:sz w:val="22"/>
                <w:lang w:val="hy-AM"/>
              </w:rPr>
              <w:t xml:space="preserve"> </w:t>
            </w:r>
            <w:r w:rsidRPr="000F6DCC">
              <w:rPr>
                <w:rFonts w:ascii="Cambria" w:hAnsi="Cambria" w:cs="Cambria"/>
                <w:color w:val="000000" w:themeColor="text1"/>
                <w:sz w:val="22"/>
                <w:lang w:val="hy-AM"/>
              </w:rPr>
              <w:t>этикеток</w:t>
            </w:r>
            <w:r w:rsidRPr="000F6DCC">
              <w:rPr>
                <w:color w:val="000000" w:themeColor="text1"/>
                <w:sz w:val="22"/>
                <w:lang w:val="hy-AM"/>
              </w:rPr>
              <w:t xml:space="preserve"> </w:t>
            </w:r>
            <w:r w:rsidRPr="000F6DCC">
              <w:rPr>
                <w:rFonts w:ascii="Cambria" w:hAnsi="Cambria" w:cs="Cambria"/>
                <w:color w:val="000000" w:themeColor="text1"/>
                <w:sz w:val="22"/>
                <w:lang w:val="hy-AM"/>
              </w:rPr>
              <w:t>для</w:t>
            </w:r>
            <w:r w:rsidRPr="000F6DCC">
              <w:rPr>
                <w:color w:val="000000" w:themeColor="text1"/>
                <w:sz w:val="22"/>
                <w:lang w:val="hy-AM"/>
              </w:rPr>
              <w:t xml:space="preserve"> </w:t>
            </w:r>
            <w:r w:rsidRPr="000F6DCC">
              <w:rPr>
                <w:rFonts w:ascii="Cambria" w:hAnsi="Cambria" w:cs="Cambria"/>
                <w:color w:val="000000" w:themeColor="text1"/>
                <w:sz w:val="22"/>
                <w:lang w:val="hy-AM"/>
              </w:rPr>
              <w:t>биоматериалов</w:t>
            </w:r>
            <w:r w:rsidRPr="000F6DCC">
              <w:rPr>
                <w:color w:val="000000" w:themeColor="text1"/>
                <w:sz w:val="22"/>
                <w:lang w:val="hy-AM"/>
              </w:rPr>
              <w:t xml:space="preserve"> </w:t>
            </w:r>
            <w:r w:rsidRPr="000F6DCC">
              <w:rPr>
                <w:rFonts w:ascii="Cambria" w:hAnsi="Cambria" w:cs="Cambria"/>
                <w:color w:val="000000" w:themeColor="text1"/>
                <w:sz w:val="22"/>
                <w:lang w:val="hy-AM"/>
              </w:rPr>
              <w:t>в</w:t>
            </w:r>
            <w:r w:rsidRPr="000F6DCC">
              <w:rPr>
                <w:color w:val="000000" w:themeColor="text1"/>
                <w:sz w:val="22"/>
                <w:lang w:val="hy-AM"/>
              </w:rPr>
              <w:t xml:space="preserve"> </w:t>
            </w:r>
            <w:r w:rsidRPr="000F6DCC">
              <w:rPr>
                <w:rFonts w:ascii="Cambria" w:hAnsi="Cambria" w:cs="Cambria"/>
                <w:color w:val="000000" w:themeColor="text1"/>
                <w:sz w:val="22"/>
                <w:lang w:val="hy-AM"/>
              </w:rPr>
              <w:t>соответствии</w:t>
            </w:r>
            <w:r w:rsidRPr="000F6DCC">
              <w:rPr>
                <w:color w:val="000000" w:themeColor="text1"/>
                <w:sz w:val="22"/>
                <w:lang w:val="hy-AM"/>
              </w:rPr>
              <w:t xml:space="preserve"> </w:t>
            </w:r>
            <w:r w:rsidRPr="000F6DCC">
              <w:rPr>
                <w:rFonts w:ascii="Cambria" w:hAnsi="Cambria" w:cs="Cambria"/>
                <w:color w:val="000000" w:themeColor="text1"/>
                <w:sz w:val="22"/>
                <w:lang w:val="hy-AM"/>
              </w:rPr>
              <w:t>с</w:t>
            </w:r>
            <w:r w:rsidRPr="000F6DCC">
              <w:rPr>
                <w:color w:val="000000" w:themeColor="text1"/>
                <w:sz w:val="22"/>
                <w:lang w:val="hy-AM"/>
              </w:rPr>
              <w:t xml:space="preserve"> ISO 15189</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автоматического</w:t>
            </w:r>
            <w:r w:rsidRPr="000F6DCC">
              <w:rPr>
                <w:color w:val="000000" w:themeColor="text1"/>
                <w:sz w:val="22"/>
                <w:lang w:val="hy-AM"/>
              </w:rPr>
              <w:t xml:space="preserve"> </w:t>
            </w:r>
            <w:r w:rsidRPr="000F6DCC">
              <w:rPr>
                <w:rFonts w:ascii="Cambria" w:hAnsi="Cambria" w:cs="Cambria"/>
                <w:color w:val="000000" w:themeColor="text1"/>
                <w:sz w:val="22"/>
                <w:lang w:val="hy-AM"/>
              </w:rPr>
              <w:t>определения</w:t>
            </w:r>
            <w:r w:rsidRPr="000F6DCC">
              <w:rPr>
                <w:color w:val="000000" w:themeColor="text1"/>
                <w:sz w:val="22"/>
                <w:lang w:val="hy-AM"/>
              </w:rPr>
              <w:t xml:space="preserve"> </w:t>
            </w:r>
            <w:r w:rsidRPr="000F6DCC">
              <w:rPr>
                <w:rFonts w:ascii="Cambria" w:hAnsi="Cambria" w:cs="Cambria"/>
                <w:color w:val="000000" w:themeColor="text1"/>
                <w:sz w:val="22"/>
                <w:lang w:val="hy-AM"/>
              </w:rPr>
              <w:t>типа</w:t>
            </w:r>
            <w:r w:rsidRPr="000F6DCC">
              <w:rPr>
                <w:color w:val="000000" w:themeColor="text1"/>
                <w:sz w:val="22"/>
                <w:lang w:val="hy-AM"/>
              </w:rPr>
              <w:t xml:space="preserve"> </w:t>
            </w:r>
            <w:r w:rsidRPr="000F6DCC">
              <w:rPr>
                <w:rFonts w:ascii="Cambria" w:hAnsi="Cambria" w:cs="Cambria"/>
                <w:color w:val="000000" w:themeColor="text1"/>
                <w:sz w:val="22"/>
                <w:lang w:val="hy-AM"/>
              </w:rPr>
              <w:t>и</w:t>
            </w:r>
            <w:r w:rsidRPr="000F6DCC">
              <w:rPr>
                <w:color w:val="000000" w:themeColor="text1"/>
                <w:sz w:val="22"/>
                <w:lang w:val="hy-AM"/>
              </w:rPr>
              <w:t xml:space="preserve"> </w:t>
            </w:r>
            <w:r w:rsidRPr="000F6DCC">
              <w:rPr>
                <w:rFonts w:ascii="Cambria" w:hAnsi="Cambria" w:cs="Cambria"/>
                <w:color w:val="000000" w:themeColor="text1"/>
                <w:sz w:val="22"/>
                <w:lang w:val="hy-AM"/>
              </w:rPr>
              <w:t>количества</w:t>
            </w:r>
            <w:r w:rsidRPr="000F6DCC">
              <w:rPr>
                <w:color w:val="000000" w:themeColor="text1"/>
                <w:sz w:val="22"/>
                <w:lang w:val="hy-AM"/>
              </w:rPr>
              <w:t xml:space="preserve"> </w:t>
            </w:r>
            <w:r w:rsidRPr="000F6DCC">
              <w:rPr>
                <w:rFonts w:ascii="Cambria" w:hAnsi="Cambria" w:cs="Cambria"/>
                <w:color w:val="000000" w:themeColor="text1"/>
                <w:sz w:val="22"/>
                <w:lang w:val="hy-AM"/>
              </w:rPr>
              <w:t>пробирок</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автоматического</w:t>
            </w:r>
            <w:r w:rsidRPr="000F6DCC">
              <w:rPr>
                <w:color w:val="000000" w:themeColor="text1"/>
                <w:sz w:val="22"/>
                <w:lang w:val="hy-AM"/>
              </w:rPr>
              <w:t xml:space="preserve"> </w:t>
            </w:r>
            <w:r w:rsidRPr="000F6DCC">
              <w:rPr>
                <w:rFonts w:ascii="Cambria" w:hAnsi="Cambria" w:cs="Cambria"/>
                <w:color w:val="000000" w:themeColor="text1"/>
                <w:sz w:val="22"/>
                <w:lang w:val="hy-AM"/>
              </w:rPr>
              <w:t>определения</w:t>
            </w:r>
            <w:r w:rsidRPr="000F6DCC">
              <w:rPr>
                <w:color w:val="000000" w:themeColor="text1"/>
                <w:sz w:val="22"/>
                <w:lang w:val="hy-AM"/>
              </w:rPr>
              <w:t xml:space="preserve"> </w:t>
            </w:r>
            <w:r w:rsidRPr="000F6DCC">
              <w:rPr>
                <w:rFonts w:ascii="Cambria" w:hAnsi="Cambria" w:cs="Cambria"/>
                <w:color w:val="000000" w:themeColor="text1"/>
                <w:sz w:val="22"/>
                <w:lang w:val="hy-AM"/>
              </w:rPr>
              <w:t>количества</w:t>
            </w:r>
            <w:r w:rsidRPr="000F6DCC">
              <w:rPr>
                <w:color w:val="000000" w:themeColor="text1"/>
                <w:sz w:val="22"/>
                <w:lang w:val="hy-AM"/>
              </w:rPr>
              <w:t xml:space="preserve"> </w:t>
            </w:r>
            <w:r w:rsidRPr="000F6DCC">
              <w:rPr>
                <w:rFonts w:ascii="Cambria" w:hAnsi="Cambria" w:cs="Cambria"/>
                <w:color w:val="000000" w:themeColor="text1"/>
                <w:sz w:val="22"/>
                <w:lang w:val="hy-AM"/>
              </w:rPr>
              <w:t>взятых</w:t>
            </w:r>
            <w:r w:rsidRPr="000F6DCC">
              <w:rPr>
                <w:color w:val="000000" w:themeColor="text1"/>
                <w:sz w:val="22"/>
                <w:lang w:val="hy-AM"/>
              </w:rPr>
              <w:t xml:space="preserve"> </w:t>
            </w:r>
            <w:r w:rsidRPr="000F6DCC">
              <w:rPr>
                <w:rFonts w:ascii="Cambria" w:hAnsi="Cambria" w:cs="Cambria"/>
                <w:color w:val="000000" w:themeColor="text1"/>
                <w:sz w:val="22"/>
                <w:lang w:val="hy-AM"/>
              </w:rPr>
              <w:t>образцов</w:t>
            </w:r>
            <w:r w:rsidRPr="000F6DCC">
              <w:rPr>
                <w:color w:val="000000" w:themeColor="text1"/>
                <w:sz w:val="22"/>
                <w:lang w:val="hy-AM"/>
              </w:rPr>
              <w:t xml:space="preserve"> </w:t>
            </w:r>
            <w:r w:rsidRPr="000F6DCC">
              <w:rPr>
                <w:rFonts w:ascii="Cambria" w:hAnsi="Cambria" w:cs="Cambria"/>
                <w:color w:val="000000" w:themeColor="text1"/>
                <w:sz w:val="22"/>
                <w:lang w:val="hy-AM"/>
              </w:rPr>
              <w:t>на</w:t>
            </w:r>
            <w:r w:rsidRPr="000F6DCC">
              <w:rPr>
                <w:color w:val="000000" w:themeColor="text1"/>
                <w:sz w:val="22"/>
                <w:lang w:val="hy-AM"/>
              </w:rPr>
              <w:t xml:space="preserve"> </w:t>
            </w:r>
            <w:r w:rsidRPr="000F6DCC">
              <w:rPr>
                <w:rFonts w:ascii="Cambria" w:hAnsi="Cambria" w:cs="Cambria"/>
                <w:color w:val="000000" w:themeColor="text1"/>
                <w:sz w:val="22"/>
                <w:lang w:val="hy-AM"/>
              </w:rPr>
              <w:t>основе</w:t>
            </w:r>
            <w:r w:rsidRPr="000F6DCC">
              <w:rPr>
                <w:color w:val="000000" w:themeColor="text1"/>
                <w:sz w:val="22"/>
                <w:lang w:val="hy-AM"/>
              </w:rPr>
              <w:t xml:space="preserve"> </w:t>
            </w:r>
            <w:r w:rsidRPr="000F6DCC">
              <w:rPr>
                <w:rFonts w:ascii="Cambria" w:hAnsi="Cambria" w:cs="Cambria"/>
                <w:color w:val="000000" w:themeColor="text1"/>
                <w:sz w:val="22"/>
                <w:lang w:val="hy-AM"/>
              </w:rPr>
              <w:t>направления</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Наличие</w:t>
            </w:r>
            <w:r w:rsidRPr="000F6DCC">
              <w:rPr>
                <w:color w:val="000000" w:themeColor="text1"/>
                <w:sz w:val="22"/>
                <w:lang w:val="hy-AM"/>
              </w:rPr>
              <w:t xml:space="preserve"> </w:t>
            </w:r>
            <w:r w:rsidRPr="000F6DCC">
              <w:rPr>
                <w:rFonts w:ascii="Cambria" w:hAnsi="Cambria" w:cs="Cambria"/>
                <w:color w:val="000000" w:themeColor="text1"/>
                <w:sz w:val="22"/>
                <w:lang w:val="hy-AM"/>
              </w:rPr>
              <w:t>специализированного</w:t>
            </w:r>
            <w:r w:rsidRPr="000F6DCC">
              <w:rPr>
                <w:color w:val="000000" w:themeColor="text1"/>
                <w:sz w:val="22"/>
                <w:lang w:val="hy-AM"/>
              </w:rPr>
              <w:t xml:space="preserve"> </w:t>
            </w:r>
            <w:r w:rsidRPr="000F6DCC">
              <w:rPr>
                <w:rFonts w:ascii="Cambria" w:hAnsi="Cambria" w:cs="Cambria"/>
                <w:color w:val="000000" w:themeColor="text1"/>
                <w:sz w:val="22"/>
                <w:lang w:val="hy-AM"/>
              </w:rPr>
              <w:t>рабочего</w:t>
            </w:r>
            <w:r w:rsidRPr="000F6DCC">
              <w:rPr>
                <w:color w:val="000000" w:themeColor="text1"/>
                <w:sz w:val="22"/>
                <w:lang w:val="hy-AM"/>
              </w:rPr>
              <w:t xml:space="preserve"> </w:t>
            </w:r>
            <w:r w:rsidRPr="000F6DCC">
              <w:rPr>
                <w:rFonts w:ascii="Cambria" w:hAnsi="Cambria" w:cs="Cambria"/>
                <w:color w:val="000000" w:themeColor="text1"/>
                <w:sz w:val="22"/>
                <w:lang w:val="hy-AM"/>
              </w:rPr>
              <w:t>места</w:t>
            </w:r>
            <w:r w:rsidRPr="000F6DCC">
              <w:rPr>
                <w:color w:val="000000" w:themeColor="text1"/>
                <w:sz w:val="22"/>
                <w:lang w:val="hy-AM"/>
              </w:rPr>
              <w:t xml:space="preserve"> </w:t>
            </w:r>
            <w:r w:rsidRPr="000F6DCC">
              <w:rPr>
                <w:rFonts w:ascii="Cambria" w:hAnsi="Cambria" w:cs="Cambria"/>
                <w:color w:val="000000" w:themeColor="text1"/>
                <w:sz w:val="22"/>
                <w:lang w:val="hy-AM"/>
              </w:rPr>
              <w:t>для</w:t>
            </w:r>
            <w:r w:rsidRPr="000F6DCC">
              <w:rPr>
                <w:color w:val="000000" w:themeColor="text1"/>
                <w:sz w:val="22"/>
                <w:lang w:val="hy-AM"/>
              </w:rPr>
              <w:t xml:space="preserve"> </w:t>
            </w:r>
            <w:r w:rsidRPr="000F6DCC">
              <w:rPr>
                <w:rFonts w:ascii="Cambria" w:hAnsi="Cambria" w:cs="Cambria"/>
                <w:color w:val="000000" w:themeColor="text1"/>
                <w:sz w:val="22"/>
                <w:lang w:val="hy-AM"/>
              </w:rPr>
              <w:t>проведения</w:t>
            </w:r>
            <w:r w:rsidRPr="000F6DCC">
              <w:rPr>
                <w:color w:val="000000" w:themeColor="text1"/>
                <w:sz w:val="22"/>
                <w:lang w:val="hy-AM"/>
              </w:rPr>
              <w:t xml:space="preserve"> </w:t>
            </w:r>
            <w:r w:rsidRPr="000F6DCC">
              <w:rPr>
                <w:rFonts w:ascii="Cambria" w:hAnsi="Cambria" w:cs="Cambria"/>
                <w:color w:val="000000" w:themeColor="text1"/>
                <w:sz w:val="22"/>
                <w:lang w:val="hy-AM"/>
              </w:rPr>
              <w:t>процесса</w:t>
            </w:r>
            <w:r w:rsidRPr="000F6DCC">
              <w:rPr>
                <w:color w:val="000000" w:themeColor="text1"/>
                <w:sz w:val="22"/>
                <w:lang w:val="hy-AM"/>
              </w:rPr>
              <w:t xml:space="preserve"> </w:t>
            </w:r>
            <w:r w:rsidRPr="000F6DCC">
              <w:rPr>
                <w:rFonts w:ascii="Cambria" w:hAnsi="Cambria" w:cs="Cambria"/>
                <w:color w:val="000000" w:themeColor="text1"/>
                <w:sz w:val="22"/>
                <w:lang w:val="hy-AM"/>
              </w:rPr>
              <w:t>отбора</w:t>
            </w:r>
            <w:r w:rsidRPr="000F6DCC">
              <w:rPr>
                <w:color w:val="000000" w:themeColor="text1"/>
                <w:sz w:val="22"/>
                <w:lang w:val="hy-AM"/>
              </w:rPr>
              <w:t xml:space="preserve"> </w:t>
            </w:r>
            <w:r w:rsidRPr="000F6DCC">
              <w:rPr>
                <w:rFonts w:ascii="Cambria" w:hAnsi="Cambria" w:cs="Cambria"/>
                <w:color w:val="000000" w:themeColor="text1"/>
                <w:sz w:val="22"/>
                <w:lang w:val="hy-AM"/>
              </w:rPr>
              <w:t>проб</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автоматической</w:t>
            </w:r>
            <w:r w:rsidRPr="000F6DCC">
              <w:rPr>
                <w:color w:val="000000" w:themeColor="text1"/>
                <w:sz w:val="22"/>
                <w:lang w:val="hy-AM"/>
              </w:rPr>
              <w:t xml:space="preserve"> </w:t>
            </w:r>
            <w:r w:rsidRPr="000F6DCC">
              <w:rPr>
                <w:rFonts w:ascii="Cambria" w:hAnsi="Cambria" w:cs="Cambria"/>
                <w:color w:val="000000" w:themeColor="text1"/>
                <w:sz w:val="22"/>
                <w:lang w:val="hy-AM"/>
              </w:rPr>
              <w:t>записи</w:t>
            </w:r>
            <w:r w:rsidRPr="000F6DCC">
              <w:rPr>
                <w:color w:val="000000" w:themeColor="text1"/>
                <w:sz w:val="22"/>
                <w:lang w:val="hy-AM"/>
              </w:rPr>
              <w:t xml:space="preserve"> </w:t>
            </w:r>
            <w:r w:rsidRPr="000F6DCC">
              <w:rPr>
                <w:rFonts w:ascii="Cambria" w:hAnsi="Cambria" w:cs="Cambria"/>
                <w:color w:val="000000" w:themeColor="text1"/>
                <w:sz w:val="22"/>
                <w:lang w:val="hy-AM"/>
              </w:rPr>
              <w:t>даты</w:t>
            </w:r>
            <w:r w:rsidRPr="000F6DCC">
              <w:rPr>
                <w:color w:val="000000" w:themeColor="text1"/>
                <w:sz w:val="22"/>
                <w:lang w:val="hy-AM"/>
              </w:rPr>
              <w:t xml:space="preserve"> </w:t>
            </w:r>
            <w:r w:rsidRPr="000F6DCC">
              <w:rPr>
                <w:rFonts w:ascii="Cambria" w:hAnsi="Cambria" w:cs="Cambria"/>
                <w:color w:val="000000" w:themeColor="text1"/>
                <w:sz w:val="22"/>
                <w:lang w:val="hy-AM"/>
              </w:rPr>
              <w:t>и</w:t>
            </w:r>
            <w:r w:rsidRPr="000F6DCC">
              <w:rPr>
                <w:color w:val="000000" w:themeColor="text1"/>
                <w:sz w:val="22"/>
                <w:lang w:val="hy-AM"/>
              </w:rPr>
              <w:t xml:space="preserve"> </w:t>
            </w:r>
            <w:r w:rsidRPr="000F6DCC">
              <w:rPr>
                <w:rFonts w:ascii="Cambria" w:hAnsi="Cambria" w:cs="Cambria"/>
                <w:color w:val="000000" w:themeColor="text1"/>
                <w:sz w:val="22"/>
                <w:lang w:val="hy-AM"/>
              </w:rPr>
              <w:t>времени</w:t>
            </w:r>
            <w:r w:rsidRPr="000F6DCC">
              <w:rPr>
                <w:color w:val="000000" w:themeColor="text1"/>
                <w:sz w:val="22"/>
                <w:lang w:val="hy-AM"/>
              </w:rPr>
              <w:t xml:space="preserve"> </w:t>
            </w:r>
            <w:r w:rsidRPr="000F6DCC">
              <w:rPr>
                <w:rFonts w:ascii="Cambria" w:hAnsi="Cambria" w:cs="Cambria"/>
                <w:color w:val="000000" w:themeColor="text1"/>
                <w:sz w:val="22"/>
                <w:lang w:val="hy-AM"/>
              </w:rPr>
              <w:t>взятия</w:t>
            </w:r>
            <w:r w:rsidRPr="000F6DCC">
              <w:rPr>
                <w:color w:val="000000" w:themeColor="text1"/>
                <w:sz w:val="22"/>
                <w:lang w:val="hy-AM"/>
              </w:rPr>
              <w:t xml:space="preserve"> </w:t>
            </w:r>
            <w:r w:rsidRPr="000F6DCC">
              <w:rPr>
                <w:rFonts w:ascii="Cambria" w:hAnsi="Cambria" w:cs="Cambria"/>
                <w:color w:val="000000" w:themeColor="text1"/>
                <w:sz w:val="22"/>
                <w:lang w:val="hy-AM"/>
              </w:rPr>
              <w:t>пробы</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автоматической</w:t>
            </w:r>
            <w:r w:rsidRPr="000F6DCC">
              <w:rPr>
                <w:color w:val="000000" w:themeColor="text1"/>
                <w:sz w:val="22"/>
                <w:lang w:val="hy-AM"/>
              </w:rPr>
              <w:t xml:space="preserve"> </w:t>
            </w:r>
            <w:r w:rsidRPr="000F6DCC">
              <w:rPr>
                <w:rFonts w:ascii="Cambria" w:hAnsi="Cambria" w:cs="Cambria"/>
                <w:color w:val="000000" w:themeColor="text1"/>
                <w:sz w:val="22"/>
                <w:lang w:val="hy-AM"/>
              </w:rPr>
              <w:t>фиксации</w:t>
            </w:r>
            <w:r w:rsidRPr="000F6DCC">
              <w:rPr>
                <w:color w:val="000000" w:themeColor="text1"/>
                <w:sz w:val="22"/>
                <w:lang w:val="hy-AM"/>
              </w:rPr>
              <w:t xml:space="preserve"> </w:t>
            </w:r>
            <w:r w:rsidRPr="000F6DCC">
              <w:rPr>
                <w:rFonts w:ascii="Cambria" w:hAnsi="Cambria" w:cs="Cambria"/>
                <w:color w:val="000000" w:themeColor="text1"/>
                <w:sz w:val="22"/>
                <w:lang w:val="hy-AM"/>
              </w:rPr>
              <w:t>даты</w:t>
            </w:r>
            <w:r w:rsidRPr="000F6DCC">
              <w:rPr>
                <w:color w:val="000000" w:themeColor="text1"/>
                <w:sz w:val="22"/>
                <w:lang w:val="hy-AM"/>
              </w:rPr>
              <w:t xml:space="preserve"> </w:t>
            </w:r>
            <w:r w:rsidRPr="000F6DCC">
              <w:rPr>
                <w:rFonts w:ascii="Cambria" w:hAnsi="Cambria" w:cs="Cambria"/>
                <w:color w:val="000000" w:themeColor="text1"/>
                <w:sz w:val="22"/>
                <w:lang w:val="hy-AM"/>
              </w:rPr>
              <w:t>и</w:t>
            </w:r>
            <w:r w:rsidRPr="000F6DCC">
              <w:rPr>
                <w:color w:val="000000" w:themeColor="text1"/>
                <w:sz w:val="22"/>
                <w:lang w:val="hy-AM"/>
              </w:rPr>
              <w:t xml:space="preserve"> </w:t>
            </w:r>
            <w:r w:rsidRPr="000F6DCC">
              <w:rPr>
                <w:rFonts w:ascii="Cambria" w:hAnsi="Cambria" w:cs="Cambria"/>
                <w:color w:val="000000" w:themeColor="text1"/>
                <w:sz w:val="22"/>
                <w:lang w:val="hy-AM"/>
              </w:rPr>
              <w:t>времени</w:t>
            </w:r>
            <w:r w:rsidRPr="000F6DCC">
              <w:rPr>
                <w:color w:val="000000" w:themeColor="text1"/>
                <w:sz w:val="22"/>
                <w:lang w:val="hy-AM"/>
              </w:rPr>
              <w:t xml:space="preserve"> </w:t>
            </w:r>
            <w:r w:rsidRPr="000F6DCC">
              <w:rPr>
                <w:rFonts w:ascii="Cambria" w:hAnsi="Cambria" w:cs="Cambria"/>
                <w:color w:val="000000" w:themeColor="text1"/>
                <w:sz w:val="22"/>
                <w:lang w:val="hy-AM"/>
              </w:rPr>
              <w:t>поступления</w:t>
            </w:r>
            <w:r w:rsidRPr="000F6DCC">
              <w:rPr>
                <w:color w:val="000000" w:themeColor="text1"/>
                <w:sz w:val="22"/>
                <w:lang w:val="hy-AM"/>
              </w:rPr>
              <w:t xml:space="preserve"> </w:t>
            </w:r>
            <w:r w:rsidRPr="000F6DCC">
              <w:rPr>
                <w:rFonts w:ascii="Cambria" w:hAnsi="Cambria" w:cs="Cambria"/>
                <w:color w:val="000000" w:themeColor="text1"/>
                <w:sz w:val="22"/>
                <w:lang w:val="hy-AM"/>
              </w:rPr>
              <w:t>биологического</w:t>
            </w:r>
            <w:r w:rsidRPr="000F6DCC">
              <w:rPr>
                <w:color w:val="000000" w:themeColor="text1"/>
                <w:sz w:val="22"/>
                <w:lang w:val="hy-AM"/>
              </w:rPr>
              <w:t xml:space="preserve"> </w:t>
            </w:r>
            <w:r w:rsidRPr="000F6DCC">
              <w:rPr>
                <w:rFonts w:ascii="Cambria" w:hAnsi="Cambria" w:cs="Cambria"/>
                <w:color w:val="000000" w:themeColor="text1"/>
                <w:sz w:val="22"/>
                <w:lang w:val="hy-AM"/>
              </w:rPr>
              <w:t>материала</w:t>
            </w:r>
            <w:r w:rsidRPr="000F6DCC">
              <w:rPr>
                <w:color w:val="000000" w:themeColor="text1"/>
                <w:sz w:val="22"/>
                <w:lang w:val="hy-AM"/>
              </w:rPr>
              <w:t xml:space="preserve"> </w:t>
            </w:r>
            <w:r w:rsidRPr="000F6DCC">
              <w:rPr>
                <w:rFonts w:ascii="Cambria" w:hAnsi="Cambria" w:cs="Cambria"/>
                <w:color w:val="000000" w:themeColor="text1"/>
                <w:sz w:val="22"/>
                <w:lang w:val="hy-AM"/>
              </w:rPr>
              <w:t>в</w:t>
            </w:r>
            <w:r w:rsidRPr="000F6DCC">
              <w:rPr>
                <w:color w:val="000000" w:themeColor="text1"/>
                <w:sz w:val="22"/>
                <w:lang w:val="hy-AM"/>
              </w:rPr>
              <w:t xml:space="preserve"> </w:t>
            </w:r>
            <w:r w:rsidRPr="000F6DCC">
              <w:rPr>
                <w:rFonts w:ascii="Cambria" w:hAnsi="Cambria" w:cs="Cambria"/>
                <w:color w:val="000000" w:themeColor="text1"/>
                <w:sz w:val="22"/>
                <w:lang w:val="hy-AM"/>
              </w:rPr>
              <w:t>лабораторию</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lastRenderedPageBreak/>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выявления</w:t>
            </w:r>
            <w:r w:rsidRPr="000F6DCC">
              <w:rPr>
                <w:color w:val="000000" w:themeColor="text1"/>
                <w:sz w:val="22"/>
                <w:lang w:val="hy-AM"/>
              </w:rPr>
              <w:t xml:space="preserve"> </w:t>
            </w:r>
            <w:r w:rsidRPr="000F6DCC">
              <w:rPr>
                <w:rFonts w:ascii="Cambria" w:hAnsi="Cambria" w:cs="Cambria"/>
                <w:color w:val="000000" w:themeColor="text1"/>
                <w:sz w:val="22"/>
                <w:lang w:val="hy-AM"/>
              </w:rPr>
              <w:t>факторов</w:t>
            </w:r>
            <w:r w:rsidRPr="000F6DCC">
              <w:rPr>
                <w:color w:val="000000" w:themeColor="text1"/>
                <w:sz w:val="22"/>
                <w:lang w:val="hy-AM"/>
              </w:rPr>
              <w:t xml:space="preserve">, </w:t>
            </w:r>
            <w:r w:rsidRPr="000F6DCC">
              <w:rPr>
                <w:rFonts w:ascii="Cambria" w:hAnsi="Cambria" w:cs="Cambria"/>
                <w:color w:val="000000" w:themeColor="text1"/>
                <w:sz w:val="22"/>
                <w:lang w:val="hy-AM"/>
              </w:rPr>
              <w:t>которые</w:t>
            </w:r>
            <w:r w:rsidRPr="000F6DCC">
              <w:rPr>
                <w:color w:val="000000" w:themeColor="text1"/>
                <w:sz w:val="22"/>
                <w:lang w:val="hy-AM"/>
              </w:rPr>
              <w:t xml:space="preserve"> </w:t>
            </w:r>
            <w:r w:rsidRPr="000F6DCC">
              <w:rPr>
                <w:rFonts w:ascii="Cambria" w:hAnsi="Cambria" w:cs="Cambria"/>
                <w:color w:val="000000" w:themeColor="text1"/>
                <w:sz w:val="22"/>
                <w:lang w:val="hy-AM"/>
              </w:rPr>
              <w:t>делают</w:t>
            </w:r>
            <w:r w:rsidRPr="000F6DCC">
              <w:rPr>
                <w:color w:val="000000" w:themeColor="text1"/>
                <w:sz w:val="22"/>
                <w:lang w:val="hy-AM"/>
              </w:rPr>
              <w:t xml:space="preserve"> </w:t>
            </w:r>
            <w:r w:rsidRPr="000F6DCC">
              <w:rPr>
                <w:rFonts w:ascii="Cambria" w:hAnsi="Cambria" w:cs="Cambria"/>
                <w:color w:val="000000" w:themeColor="text1"/>
                <w:sz w:val="22"/>
                <w:lang w:val="hy-AM"/>
              </w:rPr>
              <w:t>невозможным</w:t>
            </w:r>
            <w:r w:rsidRPr="000F6DCC">
              <w:rPr>
                <w:color w:val="000000" w:themeColor="text1"/>
                <w:sz w:val="22"/>
                <w:lang w:val="hy-AM"/>
              </w:rPr>
              <w:t xml:space="preserve"> </w:t>
            </w:r>
            <w:r w:rsidRPr="000F6DCC">
              <w:rPr>
                <w:rFonts w:ascii="Cambria" w:hAnsi="Cambria" w:cs="Cambria"/>
                <w:color w:val="000000" w:themeColor="text1"/>
                <w:sz w:val="22"/>
                <w:lang w:val="hy-AM"/>
              </w:rPr>
              <w:t>проведение</w:t>
            </w:r>
            <w:r w:rsidRPr="000F6DCC">
              <w:rPr>
                <w:color w:val="000000" w:themeColor="text1"/>
                <w:sz w:val="22"/>
                <w:lang w:val="hy-AM"/>
              </w:rPr>
              <w:t xml:space="preserve"> </w:t>
            </w:r>
            <w:r w:rsidRPr="000F6DCC">
              <w:rPr>
                <w:rFonts w:ascii="Cambria" w:hAnsi="Cambria" w:cs="Cambria"/>
                <w:color w:val="000000" w:themeColor="text1"/>
                <w:sz w:val="22"/>
                <w:lang w:val="hy-AM"/>
              </w:rPr>
              <w:t>исследования</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автоматического</w:t>
            </w:r>
            <w:r w:rsidRPr="000F6DCC">
              <w:rPr>
                <w:color w:val="000000" w:themeColor="text1"/>
                <w:sz w:val="22"/>
                <w:lang w:val="hy-AM"/>
              </w:rPr>
              <w:t xml:space="preserve"> </w:t>
            </w:r>
            <w:r w:rsidRPr="000F6DCC">
              <w:rPr>
                <w:rFonts w:ascii="Cambria" w:hAnsi="Cambria" w:cs="Cambria"/>
                <w:color w:val="000000" w:themeColor="text1"/>
                <w:sz w:val="22"/>
                <w:lang w:val="hy-AM"/>
              </w:rPr>
              <w:t>подбора</w:t>
            </w:r>
            <w:r w:rsidRPr="000F6DCC">
              <w:rPr>
                <w:color w:val="000000" w:themeColor="text1"/>
                <w:sz w:val="22"/>
                <w:lang w:val="hy-AM"/>
              </w:rPr>
              <w:t xml:space="preserve"> </w:t>
            </w:r>
            <w:r w:rsidRPr="000F6DCC">
              <w:rPr>
                <w:rFonts w:ascii="Cambria" w:hAnsi="Cambria" w:cs="Cambria"/>
                <w:color w:val="000000" w:themeColor="text1"/>
                <w:sz w:val="22"/>
                <w:lang w:val="hy-AM"/>
              </w:rPr>
              <w:t>индивидуальных</w:t>
            </w:r>
            <w:r w:rsidRPr="000F6DCC">
              <w:rPr>
                <w:color w:val="000000" w:themeColor="text1"/>
                <w:sz w:val="22"/>
                <w:lang w:val="hy-AM"/>
              </w:rPr>
              <w:t xml:space="preserve"> </w:t>
            </w:r>
            <w:r w:rsidRPr="000F6DCC">
              <w:rPr>
                <w:rFonts w:ascii="Cambria" w:hAnsi="Cambria" w:cs="Cambria"/>
                <w:color w:val="000000" w:themeColor="text1"/>
                <w:sz w:val="22"/>
                <w:lang w:val="hy-AM"/>
              </w:rPr>
              <w:t>референтных</w:t>
            </w:r>
            <w:r w:rsidRPr="000F6DCC">
              <w:rPr>
                <w:color w:val="000000" w:themeColor="text1"/>
                <w:sz w:val="22"/>
                <w:lang w:val="hy-AM"/>
              </w:rPr>
              <w:t xml:space="preserve"> </w:t>
            </w:r>
            <w:r w:rsidRPr="000F6DCC">
              <w:rPr>
                <w:rFonts w:ascii="Cambria" w:hAnsi="Cambria" w:cs="Cambria"/>
                <w:color w:val="000000" w:themeColor="text1"/>
                <w:sz w:val="22"/>
                <w:lang w:val="hy-AM"/>
              </w:rPr>
              <w:t>норм</w:t>
            </w:r>
            <w:r w:rsidRPr="000F6DCC">
              <w:rPr>
                <w:color w:val="000000" w:themeColor="text1"/>
                <w:sz w:val="22"/>
                <w:lang w:val="hy-AM"/>
              </w:rPr>
              <w:t xml:space="preserve"> </w:t>
            </w:r>
            <w:r w:rsidRPr="000F6DCC">
              <w:rPr>
                <w:rFonts w:ascii="Cambria" w:hAnsi="Cambria" w:cs="Cambria"/>
                <w:color w:val="000000" w:themeColor="text1"/>
                <w:sz w:val="22"/>
                <w:lang w:val="hy-AM"/>
              </w:rPr>
              <w:t>для</w:t>
            </w:r>
            <w:r w:rsidRPr="000F6DCC">
              <w:rPr>
                <w:color w:val="000000" w:themeColor="text1"/>
                <w:sz w:val="22"/>
                <w:lang w:val="hy-AM"/>
              </w:rPr>
              <w:t xml:space="preserve"> </w:t>
            </w:r>
            <w:r w:rsidRPr="000F6DCC">
              <w:rPr>
                <w:rFonts w:ascii="Cambria" w:hAnsi="Cambria" w:cs="Cambria"/>
                <w:color w:val="000000" w:themeColor="text1"/>
                <w:sz w:val="22"/>
                <w:lang w:val="hy-AM"/>
              </w:rPr>
              <w:t>каждого</w:t>
            </w:r>
            <w:r w:rsidRPr="000F6DCC">
              <w:rPr>
                <w:color w:val="000000" w:themeColor="text1"/>
                <w:sz w:val="22"/>
                <w:lang w:val="hy-AM"/>
              </w:rPr>
              <w:t xml:space="preserve"> </w:t>
            </w:r>
            <w:r w:rsidRPr="000F6DCC">
              <w:rPr>
                <w:rFonts w:ascii="Cambria" w:hAnsi="Cambria" w:cs="Cambria"/>
                <w:color w:val="000000" w:themeColor="text1"/>
                <w:sz w:val="22"/>
                <w:lang w:val="hy-AM"/>
              </w:rPr>
              <w:t>исследуемого</w:t>
            </w:r>
            <w:r w:rsidRPr="000F6DCC">
              <w:rPr>
                <w:color w:val="000000" w:themeColor="text1"/>
                <w:sz w:val="22"/>
                <w:lang w:val="hy-AM"/>
              </w:rPr>
              <w:t xml:space="preserve"> </w:t>
            </w:r>
            <w:r w:rsidRPr="000F6DCC">
              <w:rPr>
                <w:rFonts w:ascii="Cambria" w:hAnsi="Cambria" w:cs="Cambria"/>
                <w:color w:val="000000" w:themeColor="text1"/>
                <w:sz w:val="22"/>
                <w:lang w:val="hy-AM"/>
              </w:rPr>
              <w:t>параметра</w:t>
            </w:r>
            <w:r w:rsidRPr="000F6DCC">
              <w:rPr>
                <w:color w:val="000000" w:themeColor="text1"/>
                <w:sz w:val="22"/>
                <w:lang w:val="hy-AM"/>
              </w:rPr>
              <w:t xml:space="preserve"> </w:t>
            </w:r>
            <w:r w:rsidRPr="000F6DCC">
              <w:rPr>
                <w:rFonts w:ascii="Cambria" w:hAnsi="Cambria" w:cs="Cambria"/>
                <w:color w:val="000000" w:themeColor="text1"/>
                <w:sz w:val="22"/>
                <w:lang w:val="hy-AM"/>
              </w:rPr>
              <w:t>по</w:t>
            </w:r>
            <w:r w:rsidRPr="000F6DCC">
              <w:rPr>
                <w:color w:val="000000" w:themeColor="text1"/>
                <w:sz w:val="22"/>
                <w:lang w:val="hy-AM"/>
              </w:rPr>
              <w:t xml:space="preserve"> </w:t>
            </w:r>
            <w:r w:rsidRPr="000F6DCC">
              <w:rPr>
                <w:rFonts w:ascii="Cambria" w:hAnsi="Cambria" w:cs="Cambria"/>
                <w:color w:val="000000" w:themeColor="text1"/>
                <w:sz w:val="22"/>
                <w:lang w:val="hy-AM"/>
              </w:rPr>
              <w:t>полу</w:t>
            </w:r>
            <w:r w:rsidRPr="000F6DCC">
              <w:rPr>
                <w:color w:val="000000" w:themeColor="text1"/>
                <w:sz w:val="22"/>
                <w:lang w:val="hy-AM"/>
              </w:rPr>
              <w:t xml:space="preserve">, </w:t>
            </w:r>
            <w:r w:rsidRPr="000F6DCC">
              <w:rPr>
                <w:rFonts w:ascii="Cambria" w:hAnsi="Cambria" w:cs="Cambria"/>
                <w:color w:val="000000" w:themeColor="text1"/>
                <w:sz w:val="22"/>
                <w:lang w:val="hy-AM"/>
              </w:rPr>
              <w:t>возрасту</w:t>
            </w:r>
            <w:r w:rsidRPr="000F6DCC">
              <w:rPr>
                <w:color w:val="000000" w:themeColor="text1"/>
                <w:sz w:val="22"/>
                <w:lang w:val="hy-AM"/>
              </w:rPr>
              <w:t xml:space="preserve">, </w:t>
            </w:r>
            <w:r w:rsidRPr="000F6DCC">
              <w:rPr>
                <w:rFonts w:ascii="Cambria" w:hAnsi="Cambria" w:cs="Cambria"/>
                <w:color w:val="000000" w:themeColor="text1"/>
                <w:sz w:val="22"/>
                <w:lang w:val="hy-AM"/>
              </w:rPr>
              <w:t>типу</w:t>
            </w:r>
            <w:r w:rsidRPr="000F6DCC">
              <w:rPr>
                <w:color w:val="000000" w:themeColor="text1"/>
                <w:sz w:val="22"/>
                <w:lang w:val="hy-AM"/>
              </w:rPr>
              <w:t xml:space="preserve"> </w:t>
            </w:r>
            <w:r w:rsidRPr="000F6DCC">
              <w:rPr>
                <w:rFonts w:ascii="Cambria" w:hAnsi="Cambria" w:cs="Cambria"/>
                <w:color w:val="000000" w:themeColor="text1"/>
                <w:sz w:val="22"/>
                <w:lang w:val="hy-AM"/>
              </w:rPr>
              <w:t>организма</w:t>
            </w:r>
            <w:r w:rsidRPr="000F6DCC">
              <w:rPr>
                <w:color w:val="000000" w:themeColor="text1"/>
                <w:sz w:val="22"/>
                <w:lang w:val="hy-AM"/>
              </w:rPr>
              <w:t xml:space="preserve"> </w:t>
            </w:r>
            <w:r w:rsidRPr="000F6DCC">
              <w:rPr>
                <w:rFonts w:ascii="Cambria" w:hAnsi="Cambria" w:cs="Cambria"/>
                <w:color w:val="000000" w:themeColor="text1"/>
                <w:sz w:val="22"/>
                <w:lang w:val="hy-AM"/>
              </w:rPr>
              <w:t>и</w:t>
            </w:r>
            <w:r w:rsidRPr="000F6DCC">
              <w:rPr>
                <w:color w:val="000000" w:themeColor="text1"/>
                <w:sz w:val="22"/>
                <w:lang w:val="hy-AM"/>
              </w:rPr>
              <w:t xml:space="preserve"> </w:t>
            </w:r>
            <w:r w:rsidRPr="000F6DCC">
              <w:rPr>
                <w:rFonts w:ascii="Cambria" w:hAnsi="Cambria" w:cs="Cambria"/>
                <w:color w:val="000000" w:themeColor="text1"/>
                <w:sz w:val="22"/>
                <w:lang w:val="hy-AM"/>
              </w:rPr>
              <w:t>неделе</w:t>
            </w:r>
            <w:r w:rsidRPr="000F6DCC">
              <w:rPr>
                <w:color w:val="000000" w:themeColor="text1"/>
                <w:sz w:val="22"/>
                <w:lang w:val="hy-AM"/>
              </w:rPr>
              <w:t xml:space="preserve"> </w:t>
            </w:r>
            <w:r w:rsidRPr="000F6DCC">
              <w:rPr>
                <w:rFonts w:ascii="Cambria" w:hAnsi="Cambria" w:cs="Cambria"/>
                <w:color w:val="000000" w:themeColor="text1"/>
                <w:sz w:val="22"/>
                <w:lang w:val="hy-AM"/>
              </w:rPr>
              <w:t>беременности</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регистрации</w:t>
            </w:r>
            <w:r w:rsidRPr="000F6DCC">
              <w:rPr>
                <w:color w:val="000000" w:themeColor="text1"/>
                <w:sz w:val="22"/>
                <w:lang w:val="hy-AM"/>
              </w:rPr>
              <w:t xml:space="preserve"> </w:t>
            </w:r>
            <w:r w:rsidRPr="000F6DCC">
              <w:rPr>
                <w:rFonts w:ascii="Cambria" w:hAnsi="Cambria" w:cs="Cambria"/>
                <w:color w:val="000000" w:themeColor="text1"/>
                <w:sz w:val="22"/>
                <w:lang w:val="hy-AM"/>
              </w:rPr>
              <w:t>разбавления</w:t>
            </w:r>
            <w:r w:rsidRPr="000F6DCC">
              <w:rPr>
                <w:color w:val="000000" w:themeColor="text1"/>
                <w:sz w:val="22"/>
                <w:lang w:val="hy-AM"/>
              </w:rPr>
              <w:t xml:space="preserve"> </w:t>
            </w:r>
            <w:r w:rsidRPr="000F6DCC">
              <w:rPr>
                <w:rFonts w:ascii="Cambria" w:hAnsi="Cambria" w:cs="Cambria"/>
                <w:color w:val="000000" w:themeColor="text1"/>
                <w:sz w:val="22"/>
                <w:lang w:val="hy-AM"/>
              </w:rPr>
              <w:t>биологического</w:t>
            </w:r>
            <w:r w:rsidRPr="000F6DCC">
              <w:rPr>
                <w:color w:val="000000" w:themeColor="text1"/>
                <w:sz w:val="22"/>
                <w:lang w:val="hy-AM"/>
              </w:rPr>
              <w:t xml:space="preserve"> </w:t>
            </w:r>
            <w:r w:rsidRPr="000F6DCC">
              <w:rPr>
                <w:rFonts w:ascii="Cambria" w:hAnsi="Cambria" w:cs="Cambria"/>
                <w:color w:val="000000" w:themeColor="text1"/>
                <w:sz w:val="22"/>
                <w:lang w:val="hy-AM"/>
              </w:rPr>
              <w:t>материала</w:t>
            </w:r>
            <w:r w:rsidRPr="000F6DCC">
              <w:rPr>
                <w:color w:val="000000" w:themeColor="text1"/>
                <w:sz w:val="22"/>
                <w:lang w:val="hy-AM"/>
              </w:rPr>
              <w:t xml:space="preserve"> </w:t>
            </w:r>
            <w:r w:rsidRPr="000F6DCC">
              <w:rPr>
                <w:rFonts w:ascii="Cambria" w:hAnsi="Cambria" w:cs="Cambria"/>
                <w:color w:val="000000" w:themeColor="text1"/>
                <w:sz w:val="22"/>
                <w:lang w:val="hy-AM"/>
              </w:rPr>
              <w:t>и</w:t>
            </w:r>
            <w:r w:rsidRPr="000F6DCC">
              <w:rPr>
                <w:color w:val="000000" w:themeColor="text1"/>
                <w:sz w:val="22"/>
                <w:lang w:val="hy-AM"/>
              </w:rPr>
              <w:t xml:space="preserve"> </w:t>
            </w:r>
            <w:r w:rsidRPr="000F6DCC">
              <w:rPr>
                <w:rFonts w:ascii="Cambria" w:hAnsi="Cambria" w:cs="Cambria"/>
                <w:color w:val="000000" w:themeColor="text1"/>
                <w:sz w:val="22"/>
                <w:lang w:val="hy-AM"/>
              </w:rPr>
              <w:t>отправки</w:t>
            </w:r>
            <w:r w:rsidRPr="000F6DCC">
              <w:rPr>
                <w:color w:val="000000" w:themeColor="text1"/>
                <w:sz w:val="22"/>
                <w:lang w:val="hy-AM"/>
              </w:rPr>
              <w:t xml:space="preserve"> </w:t>
            </w:r>
            <w:r w:rsidRPr="000F6DCC">
              <w:rPr>
                <w:rFonts w:ascii="Cambria" w:hAnsi="Cambria" w:cs="Cambria"/>
                <w:color w:val="000000" w:themeColor="text1"/>
                <w:sz w:val="22"/>
                <w:lang w:val="hy-AM"/>
              </w:rPr>
              <w:t>команды</w:t>
            </w:r>
            <w:r w:rsidRPr="000F6DCC">
              <w:rPr>
                <w:color w:val="000000" w:themeColor="text1"/>
                <w:sz w:val="22"/>
                <w:lang w:val="hy-AM"/>
              </w:rPr>
              <w:t xml:space="preserve"> </w:t>
            </w:r>
            <w:r w:rsidRPr="000F6DCC">
              <w:rPr>
                <w:rFonts w:ascii="Cambria" w:hAnsi="Cambria" w:cs="Cambria"/>
                <w:color w:val="000000" w:themeColor="text1"/>
                <w:sz w:val="22"/>
                <w:lang w:val="hy-AM"/>
              </w:rPr>
              <w:t>на</w:t>
            </w:r>
            <w:r w:rsidRPr="000F6DCC">
              <w:rPr>
                <w:color w:val="000000" w:themeColor="text1"/>
                <w:sz w:val="22"/>
                <w:lang w:val="hy-AM"/>
              </w:rPr>
              <w:t xml:space="preserve"> </w:t>
            </w:r>
            <w:r w:rsidRPr="000F6DCC">
              <w:rPr>
                <w:rFonts w:ascii="Cambria" w:hAnsi="Cambria" w:cs="Cambria"/>
                <w:color w:val="000000" w:themeColor="text1"/>
                <w:sz w:val="22"/>
                <w:lang w:val="hy-AM"/>
              </w:rPr>
              <w:t>анализатор</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автоматического</w:t>
            </w:r>
            <w:r w:rsidRPr="000F6DCC">
              <w:rPr>
                <w:color w:val="000000" w:themeColor="text1"/>
                <w:sz w:val="22"/>
                <w:lang w:val="hy-AM"/>
              </w:rPr>
              <w:t xml:space="preserve"> </w:t>
            </w:r>
            <w:r w:rsidRPr="000F6DCC">
              <w:rPr>
                <w:rFonts w:ascii="Cambria" w:hAnsi="Cambria" w:cs="Cambria"/>
                <w:color w:val="000000" w:themeColor="text1"/>
                <w:sz w:val="22"/>
                <w:lang w:val="hy-AM"/>
              </w:rPr>
              <w:t>планирования</w:t>
            </w:r>
            <w:r w:rsidRPr="000F6DCC">
              <w:rPr>
                <w:color w:val="000000" w:themeColor="text1"/>
                <w:sz w:val="22"/>
                <w:lang w:val="hy-AM"/>
              </w:rPr>
              <w:t xml:space="preserve"> </w:t>
            </w:r>
            <w:r w:rsidRPr="000F6DCC">
              <w:rPr>
                <w:rFonts w:ascii="Cambria" w:hAnsi="Cambria" w:cs="Cambria"/>
                <w:color w:val="000000" w:themeColor="text1"/>
                <w:sz w:val="22"/>
                <w:lang w:val="hy-AM"/>
              </w:rPr>
              <w:t>даты</w:t>
            </w:r>
            <w:r w:rsidRPr="000F6DCC">
              <w:rPr>
                <w:color w:val="000000" w:themeColor="text1"/>
                <w:sz w:val="22"/>
                <w:lang w:val="hy-AM"/>
              </w:rPr>
              <w:t xml:space="preserve"> </w:t>
            </w:r>
            <w:r w:rsidRPr="000F6DCC">
              <w:rPr>
                <w:rFonts w:ascii="Cambria" w:hAnsi="Cambria" w:cs="Cambria"/>
                <w:color w:val="000000" w:themeColor="text1"/>
                <w:sz w:val="22"/>
                <w:lang w:val="hy-AM"/>
              </w:rPr>
              <w:t>и</w:t>
            </w:r>
            <w:r w:rsidRPr="000F6DCC">
              <w:rPr>
                <w:color w:val="000000" w:themeColor="text1"/>
                <w:sz w:val="22"/>
                <w:lang w:val="hy-AM"/>
              </w:rPr>
              <w:t xml:space="preserve"> </w:t>
            </w:r>
            <w:r w:rsidRPr="000F6DCC">
              <w:rPr>
                <w:rFonts w:ascii="Cambria" w:hAnsi="Cambria" w:cs="Cambria"/>
                <w:color w:val="000000" w:themeColor="text1"/>
                <w:sz w:val="22"/>
                <w:lang w:val="hy-AM"/>
              </w:rPr>
              <w:t>времени</w:t>
            </w:r>
            <w:r w:rsidRPr="000F6DCC">
              <w:rPr>
                <w:color w:val="000000" w:themeColor="text1"/>
                <w:sz w:val="22"/>
                <w:lang w:val="hy-AM"/>
              </w:rPr>
              <w:t xml:space="preserve"> </w:t>
            </w:r>
            <w:r w:rsidRPr="000F6DCC">
              <w:rPr>
                <w:rFonts w:ascii="Cambria" w:hAnsi="Cambria" w:cs="Cambria"/>
                <w:color w:val="000000" w:themeColor="text1"/>
                <w:sz w:val="22"/>
                <w:lang w:val="hy-AM"/>
              </w:rPr>
              <w:t>получения</w:t>
            </w:r>
            <w:r w:rsidRPr="000F6DCC">
              <w:rPr>
                <w:color w:val="000000" w:themeColor="text1"/>
                <w:sz w:val="22"/>
                <w:lang w:val="hy-AM"/>
              </w:rPr>
              <w:t xml:space="preserve"> </w:t>
            </w:r>
            <w:r w:rsidRPr="000F6DCC">
              <w:rPr>
                <w:rFonts w:ascii="Cambria" w:hAnsi="Cambria" w:cs="Cambria"/>
                <w:color w:val="000000" w:themeColor="text1"/>
                <w:sz w:val="22"/>
                <w:lang w:val="hy-AM"/>
              </w:rPr>
              <w:t>биологического</w:t>
            </w:r>
            <w:r w:rsidRPr="000F6DCC">
              <w:rPr>
                <w:color w:val="000000" w:themeColor="text1"/>
                <w:sz w:val="22"/>
                <w:lang w:val="hy-AM"/>
              </w:rPr>
              <w:t xml:space="preserve"> </w:t>
            </w:r>
            <w:r w:rsidRPr="000F6DCC">
              <w:rPr>
                <w:rFonts w:ascii="Cambria" w:hAnsi="Cambria" w:cs="Cambria"/>
                <w:color w:val="000000" w:themeColor="text1"/>
                <w:sz w:val="22"/>
                <w:lang w:val="hy-AM"/>
              </w:rPr>
              <w:t>материала</w:t>
            </w:r>
            <w:r w:rsidRPr="000F6DCC">
              <w:rPr>
                <w:color w:val="000000" w:themeColor="text1"/>
                <w:sz w:val="22"/>
                <w:lang w:val="hy-AM"/>
              </w:rPr>
              <w:t xml:space="preserve"> </w:t>
            </w:r>
            <w:r w:rsidRPr="000F6DCC">
              <w:rPr>
                <w:rFonts w:ascii="Cambria" w:hAnsi="Cambria" w:cs="Cambria"/>
                <w:color w:val="000000" w:themeColor="text1"/>
                <w:sz w:val="22"/>
                <w:lang w:val="hy-AM"/>
              </w:rPr>
              <w:t>на</w:t>
            </w:r>
            <w:r w:rsidRPr="000F6DCC">
              <w:rPr>
                <w:color w:val="000000" w:themeColor="text1"/>
                <w:sz w:val="22"/>
                <w:lang w:val="hy-AM"/>
              </w:rPr>
              <w:t xml:space="preserve"> </w:t>
            </w:r>
            <w:r w:rsidRPr="000F6DCC">
              <w:rPr>
                <w:rFonts w:ascii="Cambria" w:hAnsi="Cambria" w:cs="Cambria"/>
                <w:color w:val="000000" w:themeColor="text1"/>
                <w:sz w:val="22"/>
                <w:lang w:val="hy-AM"/>
              </w:rPr>
              <w:t>месте</w:t>
            </w:r>
            <w:r w:rsidRPr="000F6DCC">
              <w:rPr>
                <w:color w:val="000000" w:themeColor="text1"/>
                <w:sz w:val="22"/>
                <w:lang w:val="hy-AM"/>
              </w:rPr>
              <w:t xml:space="preserve"> </w:t>
            </w:r>
            <w:r w:rsidRPr="000F6DCC">
              <w:rPr>
                <w:rFonts w:ascii="Cambria" w:hAnsi="Cambria" w:cs="Cambria"/>
                <w:color w:val="000000" w:themeColor="text1"/>
                <w:sz w:val="22"/>
                <w:lang w:val="hy-AM"/>
              </w:rPr>
              <w:t>выполнения</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ручного</w:t>
            </w:r>
            <w:r w:rsidRPr="000F6DCC">
              <w:rPr>
                <w:color w:val="000000" w:themeColor="text1"/>
                <w:sz w:val="22"/>
                <w:lang w:val="hy-AM"/>
              </w:rPr>
              <w:t xml:space="preserve"> </w:t>
            </w:r>
            <w:r w:rsidRPr="000F6DCC">
              <w:rPr>
                <w:rFonts w:ascii="Cambria" w:hAnsi="Cambria" w:cs="Cambria"/>
                <w:color w:val="000000" w:themeColor="text1"/>
                <w:sz w:val="22"/>
                <w:lang w:val="hy-AM"/>
              </w:rPr>
              <w:t>ввода</w:t>
            </w:r>
            <w:r w:rsidRPr="000F6DCC">
              <w:rPr>
                <w:color w:val="000000" w:themeColor="text1"/>
                <w:sz w:val="22"/>
                <w:lang w:val="hy-AM"/>
              </w:rPr>
              <w:t>/</w:t>
            </w:r>
            <w:r w:rsidRPr="000F6DCC">
              <w:rPr>
                <w:rFonts w:ascii="Cambria" w:hAnsi="Cambria" w:cs="Cambria"/>
                <w:color w:val="000000" w:themeColor="text1"/>
                <w:sz w:val="22"/>
                <w:lang w:val="hy-AM"/>
              </w:rPr>
              <w:t>исправления</w:t>
            </w:r>
            <w:r w:rsidRPr="000F6DCC">
              <w:rPr>
                <w:color w:val="000000" w:themeColor="text1"/>
                <w:sz w:val="22"/>
                <w:lang w:val="hy-AM"/>
              </w:rPr>
              <w:t xml:space="preserve"> </w:t>
            </w:r>
            <w:r w:rsidRPr="000F6DCC">
              <w:rPr>
                <w:rFonts w:ascii="Cambria" w:hAnsi="Cambria" w:cs="Cambria"/>
                <w:color w:val="000000" w:themeColor="text1"/>
                <w:sz w:val="22"/>
                <w:lang w:val="hy-AM"/>
              </w:rPr>
              <w:t>результатов</w:t>
            </w:r>
            <w:r w:rsidRPr="000F6DCC">
              <w:rPr>
                <w:color w:val="000000" w:themeColor="text1"/>
                <w:sz w:val="22"/>
                <w:lang w:val="hy-AM"/>
              </w:rPr>
              <w:t xml:space="preserve"> </w:t>
            </w:r>
            <w:r w:rsidRPr="000F6DCC">
              <w:rPr>
                <w:rFonts w:ascii="Cambria" w:hAnsi="Cambria" w:cs="Cambria"/>
                <w:color w:val="000000" w:themeColor="text1"/>
                <w:sz w:val="22"/>
                <w:lang w:val="hy-AM"/>
              </w:rPr>
              <w:t>исследования</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Наличие</w:t>
            </w:r>
            <w:r w:rsidRPr="000F6DCC">
              <w:rPr>
                <w:color w:val="000000" w:themeColor="text1"/>
                <w:sz w:val="22"/>
                <w:lang w:val="hy-AM"/>
              </w:rPr>
              <w:t xml:space="preserve"> </w:t>
            </w:r>
            <w:r w:rsidRPr="000F6DCC">
              <w:rPr>
                <w:rFonts w:ascii="Cambria" w:hAnsi="Cambria" w:cs="Cambria"/>
                <w:color w:val="000000" w:themeColor="text1"/>
                <w:sz w:val="22"/>
                <w:lang w:val="hy-AM"/>
              </w:rPr>
              <w:t>оптимизированного</w:t>
            </w:r>
            <w:r w:rsidRPr="000F6DCC">
              <w:rPr>
                <w:color w:val="000000" w:themeColor="text1"/>
                <w:sz w:val="22"/>
                <w:lang w:val="hy-AM"/>
              </w:rPr>
              <w:t xml:space="preserve"> </w:t>
            </w:r>
            <w:r w:rsidRPr="000F6DCC">
              <w:rPr>
                <w:rFonts w:ascii="Cambria" w:hAnsi="Cambria" w:cs="Cambria"/>
                <w:color w:val="000000" w:themeColor="text1"/>
                <w:sz w:val="22"/>
                <w:lang w:val="hy-AM"/>
              </w:rPr>
              <w:t>интерфейса</w:t>
            </w:r>
            <w:r w:rsidRPr="000F6DCC">
              <w:rPr>
                <w:color w:val="000000" w:themeColor="text1"/>
                <w:sz w:val="22"/>
                <w:lang w:val="hy-AM"/>
              </w:rPr>
              <w:t xml:space="preserve"> </w:t>
            </w:r>
            <w:r w:rsidRPr="000F6DCC">
              <w:rPr>
                <w:rFonts w:ascii="Cambria" w:hAnsi="Cambria" w:cs="Cambria"/>
                <w:color w:val="000000" w:themeColor="text1"/>
                <w:sz w:val="22"/>
                <w:lang w:val="hy-AM"/>
              </w:rPr>
              <w:t>для</w:t>
            </w:r>
            <w:r w:rsidRPr="000F6DCC">
              <w:rPr>
                <w:color w:val="000000" w:themeColor="text1"/>
                <w:sz w:val="22"/>
                <w:lang w:val="hy-AM"/>
              </w:rPr>
              <w:t xml:space="preserve"> </w:t>
            </w:r>
            <w:r w:rsidRPr="000F6DCC">
              <w:rPr>
                <w:rFonts w:ascii="Cambria" w:hAnsi="Cambria" w:cs="Cambria"/>
                <w:color w:val="000000" w:themeColor="text1"/>
                <w:sz w:val="22"/>
                <w:lang w:val="hy-AM"/>
              </w:rPr>
              <w:t>ручного</w:t>
            </w:r>
            <w:r w:rsidRPr="000F6DCC">
              <w:rPr>
                <w:color w:val="000000" w:themeColor="text1"/>
                <w:sz w:val="22"/>
                <w:lang w:val="hy-AM"/>
              </w:rPr>
              <w:t xml:space="preserve"> </w:t>
            </w:r>
            <w:r w:rsidRPr="000F6DCC">
              <w:rPr>
                <w:rFonts w:ascii="Cambria" w:hAnsi="Cambria" w:cs="Cambria"/>
                <w:color w:val="000000" w:themeColor="text1"/>
                <w:sz w:val="22"/>
                <w:lang w:val="hy-AM"/>
              </w:rPr>
              <w:t>ввода</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заполнения</w:t>
            </w:r>
            <w:r w:rsidRPr="000F6DCC">
              <w:rPr>
                <w:color w:val="000000" w:themeColor="text1"/>
                <w:sz w:val="22"/>
                <w:lang w:val="hy-AM"/>
              </w:rPr>
              <w:t xml:space="preserve"> </w:t>
            </w:r>
            <w:r w:rsidRPr="000F6DCC">
              <w:rPr>
                <w:rFonts w:ascii="Cambria" w:hAnsi="Cambria" w:cs="Cambria"/>
                <w:color w:val="000000" w:themeColor="text1"/>
                <w:sz w:val="22"/>
                <w:lang w:val="hy-AM"/>
              </w:rPr>
              <w:t>двухуровневых</w:t>
            </w:r>
            <w:r w:rsidRPr="000F6DCC">
              <w:rPr>
                <w:color w:val="000000" w:themeColor="text1"/>
                <w:sz w:val="22"/>
                <w:lang w:val="hy-AM"/>
              </w:rPr>
              <w:t xml:space="preserve"> </w:t>
            </w:r>
            <w:r w:rsidRPr="000F6DCC">
              <w:rPr>
                <w:rFonts w:ascii="Cambria" w:hAnsi="Cambria" w:cs="Cambria"/>
                <w:color w:val="000000" w:themeColor="text1"/>
                <w:sz w:val="22"/>
                <w:lang w:val="hy-AM"/>
              </w:rPr>
              <w:t>индикаторов</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создания</w:t>
            </w:r>
            <w:r w:rsidRPr="000F6DCC">
              <w:rPr>
                <w:color w:val="000000" w:themeColor="text1"/>
                <w:sz w:val="22"/>
                <w:lang w:val="hy-AM"/>
              </w:rPr>
              <w:t xml:space="preserve"> </w:t>
            </w:r>
            <w:r w:rsidRPr="000F6DCC">
              <w:rPr>
                <w:rFonts w:ascii="Cambria" w:hAnsi="Cambria" w:cs="Cambria"/>
                <w:color w:val="000000" w:themeColor="text1"/>
                <w:sz w:val="22"/>
                <w:lang w:val="hy-AM"/>
              </w:rPr>
              <w:t>каталога</w:t>
            </w:r>
            <w:r w:rsidRPr="000F6DCC">
              <w:rPr>
                <w:color w:val="000000" w:themeColor="text1"/>
                <w:sz w:val="22"/>
                <w:lang w:val="hy-AM"/>
              </w:rPr>
              <w:t xml:space="preserve"> </w:t>
            </w:r>
            <w:r w:rsidRPr="000F6DCC">
              <w:rPr>
                <w:rFonts w:ascii="Cambria" w:hAnsi="Cambria" w:cs="Cambria"/>
                <w:color w:val="000000" w:themeColor="text1"/>
                <w:sz w:val="22"/>
                <w:lang w:val="hy-AM"/>
              </w:rPr>
              <w:t>результатов</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rPr>
              <w:t>Возможность</w:t>
            </w:r>
            <w:r w:rsidRPr="000F6DCC">
              <w:rPr>
                <w:color w:val="000000" w:themeColor="text1"/>
                <w:sz w:val="22"/>
              </w:rPr>
              <w:t xml:space="preserve"> </w:t>
            </w:r>
            <w:proofErr w:type="spellStart"/>
            <w:r w:rsidRPr="000F6DCC">
              <w:rPr>
                <w:rFonts w:ascii="Cambria" w:hAnsi="Cambria" w:cs="Cambria"/>
                <w:color w:val="000000" w:themeColor="text1"/>
                <w:sz w:val="22"/>
              </w:rPr>
              <w:t>коментариев</w:t>
            </w:r>
            <w:proofErr w:type="spellEnd"/>
            <w:r w:rsidRPr="000F6DCC">
              <w:rPr>
                <w:color w:val="000000" w:themeColor="text1"/>
                <w:sz w:val="22"/>
              </w:rPr>
              <w:t xml:space="preserve"> </w:t>
            </w:r>
            <w:r w:rsidRPr="000F6DCC">
              <w:rPr>
                <w:rFonts w:ascii="Cambria" w:hAnsi="Cambria" w:cs="Cambria"/>
                <w:color w:val="000000" w:themeColor="text1"/>
                <w:sz w:val="22"/>
              </w:rPr>
              <w:t>к</w:t>
            </w:r>
            <w:r w:rsidRPr="000F6DCC">
              <w:rPr>
                <w:color w:val="000000" w:themeColor="text1"/>
                <w:sz w:val="22"/>
                <w:lang w:val="hy-AM"/>
              </w:rPr>
              <w:t xml:space="preserve"> </w:t>
            </w:r>
            <w:r w:rsidRPr="000F6DCC">
              <w:rPr>
                <w:rFonts w:ascii="Cambria" w:hAnsi="Cambria" w:cs="Cambria"/>
                <w:color w:val="000000" w:themeColor="text1"/>
                <w:sz w:val="22"/>
                <w:lang w:val="hy-AM"/>
              </w:rPr>
              <w:t>результат</w:t>
            </w:r>
            <w:proofErr w:type="spellStart"/>
            <w:r w:rsidRPr="000F6DCC">
              <w:rPr>
                <w:rFonts w:ascii="Cambria" w:hAnsi="Cambria" w:cs="Cambria"/>
                <w:color w:val="000000" w:themeColor="text1"/>
                <w:sz w:val="22"/>
              </w:rPr>
              <w:t>ам</w:t>
            </w:r>
            <w:proofErr w:type="spellEnd"/>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повторения</w:t>
            </w:r>
            <w:r w:rsidRPr="000F6DCC">
              <w:rPr>
                <w:color w:val="000000" w:themeColor="text1"/>
                <w:sz w:val="22"/>
                <w:lang w:val="hy-AM"/>
              </w:rPr>
              <w:t xml:space="preserve"> </w:t>
            </w:r>
            <w:r w:rsidRPr="000F6DCC">
              <w:rPr>
                <w:rFonts w:ascii="Cambria" w:hAnsi="Cambria" w:cs="Cambria"/>
                <w:color w:val="000000" w:themeColor="text1"/>
                <w:sz w:val="22"/>
                <w:lang w:val="hy-AM"/>
              </w:rPr>
              <w:t>аналитической</w:t>
            </w:r>
            <w:r w:rsidRPr="000F6DCC">
              <w:rPr>
                <w:color w:val="000000" w:themeColor="text1"/>
                <w:sz w:val="22"/>
                <w:lang w:val="hy-AM"/>
              </w:rPr>
              <w:t xml:space="preserve"> </w:t>
            </w:r>
            <w:r w:rsidRPr="000F6DCC">
              <w:rPr>
                <w:rFonts w:ascii="Cambria" w:hAnsi="Cambria" w:cs="Cambria"/>
                <w:color w:val="000000" w:themeColor="text1"/>
                <w:sz w:val="22"/>
                <w:lang w:val="hy-AM"/>
              </w:rPr>
              <w:t>фазы</w:t>
            </w:r>
            <w:r w:rsidRPr="000F6DCC">
              <w:rPr>
                <w:color w:val="000000" w:themeColor="text1"/>
                <w:sz w:val="22"/>
                <w:lang w:val="hy-AM"/>
              </w:rPr>
              <w:t xml:space="preserve"> </w:t>
            </w:r>
            <w:r w:rsidRPr="000F6DCC">
              <w:rPr>
                <w:rFonts w:ascii="Cambria" w:hAnsi="Cambria" w:cs="Cambria"/>
                <w:color w:val="000000" w:themeColor="text1"/>
                <w:sz w:val="22"/>
                <w:lang w:val="hy-AM"/>
              </w:rPr>
              <w:t>путем</w:t>
            </w:r>
            <w:r w:rsidRPr="000F6DCC">
              <w:rPr>
                <w:color w:val="000000" w:themeColor="text1"/>
                <w:sz w:val="22"/>
                <w:lang w:val="hy-AM"/>
              </w:rPr>
              <w:t xml:space="preserve"> </w:t>
            </w:r>
            <w:r w:rsidRPr="000F6DCC">
              <w:rPr>
                <w:rFonts w:ascii="Cambria" w:hAnsi="Cambria" w:cs="Cambria"/>
                <w:color w:val="000000" w:themeColor="text1"/>
                <w:sz w:val="22"/>
                <w:lang w:val="hy-AM"/>
              </w:rPr>
              <w:t>сохранения</w:t>
            </w:r>
            <w:r w:rsidRPr="000F6DCC">
              <w:rPr>
                <w:color w:val="000000" w:themeColor="text1"/>
                <w:sz w:val="22"/>
                <w:lang w:val="hy-AM"/>
              </w:rPr>
              <w:t xml:space="preserve"> </w:t>
            </w:r>
            <w:r w:rsidRPr="000F6DCC">
              <w:rPr>
                <w:rFonts w:ascii="Cambria" w:hAnsi="Cambria" w:cs="Cambria"/>
                <w:color w:val="000000" w:themeColor="text1"/>
                <w:sz w:val="22"/>
                <w:lang w:val="hy-AM"/>
              </w:rPr>
              <w:t>предыдущих</w:t>
            </w:r>
            <w:r w:rsidRPr="000F6DCC">
              <w:rPr>
                <w:color w:val="000000" w:themeColor="text1"/>
                <w:sz w:val="22"/>
                <w:lang w:val="hy-AM"/>
              </w:rPr>
              <w:t xml:space="preserve"> </w:t>
            </w:r>
            <w:r w:rsidRPr="000F6DCC">
              <w:rPr>
                <w:rFonts w:ascii="Cambria" w:hAnsi="Cambria" w:cs="Cambria"/>
                <w:color w:val="000000" w:themeColor="text1"/>
                <w:sz w:val="22"/>
                <w:lang w:val="hy-AM"/>
              </w:rPr>
              <w:t>данных</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заполнения</w:t>
            </w:r>
            <w:r w:rsidRPr="000F6DCC">
              <w:rPr>
                <w:color w:val="000000" w:themeColor="text1"/>
                <w:sz w:val="22"/>
                <w:lang w:val="hy-AM"/>
              </w:rPr>
              <w:t xml:space="preserve"> </w:t>
            </w:r>
            <w:r w:rsidRPr="000F6DCC">
              <w:rPr>
                <w:rFonts w:ascii="Cambria" w:hAnsi="Cambria" w:cs="Cambria"/>
                <w:color w:val="000000" w:themeColor="text1"/>
                <w:sz w:val="22"/>
                <w:lang w:val="hy-AM"/>
              </w:rPr>
              <w:t>описательных</w:t>
            </w:r>
            <w:r w:rsidRPr="000F6DCC">
              <w:rPr>
                <w:color w:val="000000" w:themeColor="text1"/>
                <w:sz w:val="22"/>
                <w:lang w:val="hy-AM"/>
              </w:rPr>
              <w:t xml:space="preserve"> </w:t>
            </w:r>
            <w:r w:rsidRPr="000F6DCC">
              <w:rPr>
                <w:rFonts w:ascii="Cambria" w:hAnsi="Cambria" w:cs="Cambria"/>
                <w:color w:val="000000" w:themeColor="text1"/>
                <w:sz w:val="22"/>
                <w:lang w:val="hy-AM"/>
              </w:rPr>
              <w:t>результатов</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создания</w:t>
            </w:r>
            <w:r w:rsidRPr="000F6DCC">
              <w:rPr>
                <w:color w:val="000000" w:themeColor="text1"/>
                <w:sz w:val="22"/>
                <w:lang w:val="hy-AM"/>
              </w:rPr>
              <w:t xml:space="preserve"> </w:t>
            </w:r>
            <w:r w:rsidRPr="000F6DCC">
              <w:rPr>
                <w:rFonts w:ascii="Cambria" w:hAnsi="Cambria" w:cs="Cambria"/>
                <w:color w:val="000000" w:themeColor="text1"/>
                <w:sz w:val="22"/>
                <w:lang w:val="hy-AM"/>
              </w:rPr>
              <w:t>описательных</w:t>
            </w:r>
            <w:r w:rsidRPr="000F6DCC">
              <w:rPr>
                <w:color w:val="000000" w:themeColor="text1"/>
                <w:sz w:val="22"/>
                <w:lang w:val="hy-AM"/>
              </w:rPr>
              <w:t xml:space="preserve"> </w:t>
            </w:r>
            <w:r w:rsidRPr="000F6DCC">
              <w:rPr>
                <w:rFonts w:ascii="Cambria" w:hAnsi="Cambria" w:cs="Cambria"/>
                <w:color w:val="000000" w:themeColor="text1"/>
                <w:sz w:val="22"/>
                <w:lang w:val="hy-AM"/>
              </w:rPr>
              <w:t>шаблонов</w:t>
            </w:r>
            <w:r w:rsidRPr="000F6DCC">
              <w:rPr>
                <w:color w:val="000000" w:themeColor="text1"/>
                <w:sz w:val="22"/>
                <w:lang w:val="hy-AM"/>
              </w:rPr>
              <w:t xml:space="preserve"> </w:t>
            </w:r>
            <w:r w:rsidRPr="000F6DCC">
              <w:rPr>
                <w:rFonts w:ascii="Cambria" w:hAnsi="Cambria" w:cs="Cambria"/>
                <w:color w:val="000000" w:themeColor="text1"/>
                <w:sz w:val="22"/>
                <w:lang w:val="hy-AM"/>
              </w:rPr>
              <w:t>результатов</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сохранения</w:t>
            </w:r>
            <w:r w:rsidRPr="000F6DCC">
              <w:rPr>
                <w:color w:val="000000" w:themeColor="text1"/>
                <w:sz w:val="22"/>
                <w:lang w:val="hy-AM"/>
              </w:rPr>
              <w:t xml:space="preserve"> </w:t>
            </w:r>
            <w:r w:rsidRPr="000F6DCC">
              <w:rPr>
                <w:rFonts w:ascii="Cambria" w:hAnsi="Cambria" w:cs="Cambria"/>
                <w:color w:val="000000" w:themeColor="text1"/>
                <w:sz w:val="22"/>
                <w:lang w:val="hy-AM"/>
              </w:rPr>
              <w:t>внешних</w:t>
            </w:r>
            <w:r w:rsidRPr="000F6DCC">
              <w:rPr>
                <w:color w:val="000000" w:themeColor="text1"/>
                <w:sz w:val="22"/>
                <w:lang w:val="hy-AM"/>
              </w:rPr>
              <w:t xml:space="preserve"> </w:t>
            </w:r>
            <w:r w:rsidRPr="000F6DCC">
              <w:rPr>
                <w:rFonts w:ascii="Cambria" w:hAnsi="Cambria" w:cs="Cambria"/>
                <w:color w:val="000000" w:themeColor="text1"/>
                <w:sz w:val="22"/>
                <w:lang w:val="hy-AM"/>
              </w:rPr>
              <w:t>файлов</w:t>
            </w:r>
            <w:r w:rsidRPr="000F6DCC">
              <w:rPr>
                <w:color w:val="000000" w:themeColor="text1"/>
                <w:sz w:val="22"/>
                <w:lang w:val="hy-AM"/>
              </w:rPr>
              <w:t xml:space="preserve"> </w:t>
            </w:r>
            <w:r w:rsidRPr="000F6DCC">
              <w:rPr>
                <w:rFonts w:ascii="Cambria" w:hAnsi="Cambria" w:cs="Cambria"/>
                <w:color w:val="000000" w:themeColor="text1"/>
                <w:sz w:val="22"/>
                <w:lang w:val="hy-AM"/>
              </w:rPr>
              <w:t>результатов</w:t>
            </w:r>
            <w:r w:rsidRPr="000F6DCC">
              <w:rPr>
                <w:color w:val="000000" w:themeColor="text1"/>
                <w:sz w:val="22"/>
                <w:lang w:val="hy-AM"/>
              </w:rPr>
              <w:t xml:space="preserve"> </w:t>
            </w:r>
            <w:r w:rsidRPr="000F6DCC">
              <w:rPr>
                <w:rFonts w:ascii="Cambria" w:hAnsi="Cambria" w:cs="Cambria"/>
                <w:color w:val="000000" w:themeColor="text1"/>
                <w:sz w:val="22"/>
                <w:lang w:val="hy-AM"/>
              </w:rPr>
              <w:t>исследований</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автоматического</w:t>
            </w:r>
            <w:r w:rsidRPr="000F6DCC">
              <w:rPr>
                <w:color w:val="000000" w:themeColor="text1"/>
                <w:sz w:val="22"/>
                <w:lang w:val="hy-AM"/>
              </w:rPr>
              <w:t xml:space="preserve"> </w:t>
            </w:r>
            <w:r w:rsidRPr="000F6DCC">
              <w:rPr>
                <w:rFonts w:ascii="Cambria" w:hAnsi="Cambria" w:cs="Cambria"/>
                <w:color w:val="000000" w:themeColor="text1"/>
                <w:sz w:val="22"/>
                <w:lang w:val="hy-AM"/>
              </w:rPr>
              <w:t>расчета</w:t>
            </w:r>
            <w:r w:rsidRPr="000F6DCC">
              <w:rPr>
                <w:color w:val="000000" w:themeColor="text1"/>
                <w:sz w:val="22"/>
                <w:lang w:val="hy-AM"/>
              </w:rPr>
              <w:t xml:space="preserve"> </w:t>
            </w:r>
            <w:r w:rsidRPr="000F6DCC">
              <w:rPr>
                <w:rFonts w:ascii="Cambria" w:hAnsi="Cambria" w:cs="Cambria"/>
                <w:color w:val="000000" w:themeColor="text1"/>
                <w:sz w:val="22"/>
                <w:lang w:val="hy-AM"/>
              </w:rPr>
              <w:t>расчетных</w:t>
            </w:r>
            <w:r w:rsidRPr="000F6DCC">
              <w:rPr>
                <w:color w:val="000000" w:themeColor="text1"/>
                <w:sz w:val="22"/>
                <w:lang w:val="hy-AM"/>
              </w:rPr>
              <w:t xml:space="preserve"> </w:t>
            </w:r>
            <w:r w:rsidRPr="000F6DCC">
              <w:rPr>
                <w:rFonts w:ascii="Cambria" w:hAnsi="Cambria" w:cs="Cambria"/>
                <w:color w:val="000000" w:themeColor="text1"/>
                <w:sz w:val="22"/>
                <w:lang w:val="hy-AM"/>
              </w:rPr>
              <w:t>показателей</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автоматического</w:t>
            </w:r>
            <w:r w:rsidRPr="000F6DCC">
              <w:rPr>
                <w:color w:val="000000" w:themeColor="text1"/>
                <w:sz w:val="22"/>
                <w:lang w:val="hy-AM"/>
              </w:rPr>
              <w:t xml:space="preserve"> </w:t>
            </w:r>
            <w:r w:rsidRPr="000F6DCC">
              <w:rPr>
                <w:rFonts w:ascii="Cambria" w:hAnsi="Cambria" w:cs="Cambria"/>
                <w:color w:val="000000" w:themeColor="text1"/>
                <w:sz w:val="22"/>
                <w:lang w:val="hy-AM"/>
              </w:rPr>
              <w:t>определения</w:t>
            </w:r>
            <w:r w:rsidRPr="000F6DCC">
              <w:rPr>
                <w:color w:val="000000" w:themeColor="text1"/>
                <w:sz w:val="22"/>
                <w:lang w:val="hy-AM"/>
              </w:rPr>
              <w:t xml:space="preserve"> </w:t>
            </w:r>
            <w:r w:rsidRPr="000F6DCC">
              <w:rPr>
                <w:rFonts w:ascii="Cambria" w:hAnsi="Cambria" w:cs="Cambria"/>
                <w:color w:val="000000" w:themeColor="text1"/>
                <w:sz w:val="22"/>
                <w:lang w:val="hy-AM"/>
              </w:rPr>
              <w:t>соответствия</w:t>
            </w:r>
            <w:r w:rsidRPr="000F6DCC">
              <w:rPr>
                <w:color w:val="000000" w:themeColor="text1"/>
                <w:sz w:val="22"/>
                <w:lang w:val="hy-AM"/>
              </w:rPr>
              <w:t xml:space="preserve"> </w:t>
            </w:r>
            <w:r w:rsidRPr="000F6DCC">
              <w:rPr>
                <w:rFonts w:ascii="Cambria" w:hAnsi="Cambria" w:cs="Cambria"/>
                <w:color w:val="000000" w:themeColor="text1"/>
                <w:sz w:val="22"/>
                <w:lang w:val="hy-AM"/>
              </w:rPr>
              <w:t>результата</w:t>
            </w:r>
            <w:r w:rsidRPr="000F6DCC">
              <w:rPr>
                <w:color w:val="000000" w:themeColor="text1"/>
                <w:sz w:val="22"/>
                <w:lang w:val="hy-AM"/>
              </w:rPr>
              <w:t xml:space="preserve"> </w:t>
            </w:r>
            <w:r w:rsidRPr="000F6DCC">
              <w:rPr>
                <w:rFonts w:ascii="Cambria" w:hAnsi="Cambria" w:cs="Cambria"/>
                <w:color w:val="000000" w:themeColor="text1"/>
                <w:sz w:val="22"/>
                <w:lang w:val="hy-AM"/>
              </w:rPr>
              <w:t>теста</w:t>
            </w:r>
            <w:r w:rsidRPr="000F6DCC">
              <w:rPr>
                <w:color w:val="000000" w:themeColor="text1"/>
                <w:sz w:val="22"/>
                <w:lang w:val="hy-AM"/>
              </w:rPr>
              <w:t xml:space="preserve"> </w:t>
            </w:r>
            <w:r w:rsidRPr="000F6DCC">
              <w:rPr>
                <w:rFonts w:ascii="Cambria" w:hAnsi="Cambria" w:cs="Cambria"/>
                <w:color w:val="000000" w:themeColor="text1"/>
                <w:sz w:val="22"/>
                <w:lang w:val="hy-AM"/>
              </w:rPr>
              <w:t>референтному</w:t>
            </w:r>
            <w:r w:rsidRPr="000F6DCC">
              <w:rPr>
                <w:color w:val="000000" w:themeColor="text1"/>
                <w:sz w:val="22"/>
                <w:lang w:val="hy-AM"/>
              </w:rPr>
              <w:t xml:space="preserve"> </w:t>
            </w:r>
            <w:r w:rsidRPr="000F6DCC">
              <w:rPr>
                <w:rFonts w:ascii="Cambria" w:hAnsi="Cambria" w:cs="Cambria"/>
                <w:color w:val="000000" w:themeColor="text1"/>
                <w:sz w:val="22"/>
                <w:lang w:val="hy-AM"/>
              </w:rPr>
              <w:t>диапазону</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вручную</w:t>
            </w:r>
            <w:r w:rsidRPr="000F6DCC">
              <w:rPr>
                <w:color w:val="000000" w:themeColor="text1"/>
                <w:sz w:val="22"/>
                <w:lang w:val="hy-AM"/>
              </w:rPr>
              <w:t xml:space="preserve"> </w:t>
            </w:r>
            <w:r w:rsidRPr="000F6DCC">
              <w:rPr>
                <w:rFonts w:ascii="Cambria" w:hAnsi="Cambria" w:cs="Cambria"/>
                <w:color w:val="000000" w:themeColor="text1"/>
                <w:sz w:val="22"/>
                <w:lang w:val="hy-AM"/>
              </w:rPr>
              <w:t>проверить</w:t>
            </w:r>
            <w:r w:rsidRPr="000F6DCC">
              <w:rPr>
                <w:color w:val="000000" w:themeColor="text1"/>
                <w:sz w:val="22"/>
                <w:lang w:val="hy-AM"/>
              </w:rPr>
              <w:t xml:space="preserve">, </w:t>
            </w:r>
            <w:r w:rsidRPr="000F6DCC">
              <w:rPr>
                <w:rFonts w:ascii="Cambria" w:hAnsi="Cambria" w:cs="Cambria"/>
                <w:color w:val="000000" w:themeColor="text1"/>
                <w:sz w:val="22"/>
                <w:lang w:val="hy-AM"/>
              </w:rPr>
              <w:t>находится</w:t>
            </w:r>
            <w:r w:rsidRPr="000F6DCC">
              <w:rPr>
                <w:color w:val="000000" w:themeColor="text1"/>
                <w:sz w:val="22"/>
                <w:lang w:val="hy-AM"/>
              </w:rPr>
              <w:t xml:space="preserve"> </w:t>
            </w:r>
            <w:r w:rsidRPr="000F6DCC">
              <w:rPr>
                <w:rFonts w:ascii="Cambria" w:hAnsi="Cambria" w:cs="Cambria"/>
                <w:color w:val="000000" w:themeColor="text1"/>
                <w:sz w:val="22"/>
                <w:lang w:val="hy-AM"/>
              </w:rPr>
              <w:t>ли</w:t>
            </w:r>
            <w:r w:rsidRPr="000F6DCC">
              <w:rPr>
                <w:color w:val="000000" w:themeColor="text1"/>
                <w:sz w:val="22"/>
                <w:lang w:val="hy-AM"/>
              </w:rPr>
              <w:t xml:space="preserve"> </w:t>
            </w:r>
            <w:r w:rsidRPr="000F6DCC">
              <w:rPr>
                <w:rFonts w:ascii="Cambria" w:hAnsi="Cambria" w:cs="Cambria"/>
                <w:color w:val="000000" w:themeColor="text1"/>
                <w:sz w:val="22"/>
                <w:lang w:val="hy-AM"/>
              </w:rPr>
              <w:t>результат</w:t>
            </w:r>
            <w:r w:rsidRPr="000F6DCC">
              <w:rPr>
                <w:color w:val="000000" w:themeColor="text1"/>
                <w:sz w:val="22"/>
                <w:lang w:val="hy-AM"/>
              </w:rPr>
              <w:t xml:space="preserve"> </w:t>
            </w:r>
            <w:r w:rsidRPr="000F6DCC">
              <w:rPr>
                <w:rFonts w:ascii="Cambria" w:hAnsi="Cambria" w:cs="Cambria"/>
                <w:color w:val="000000" w:themeColor="text1"/>
                <w:sz w:val="22"/>
                <w:lang w:val="hy-AM"/>
              </w:rPr>
              <w:t>теста</w:t>
            </w:r>
            <w:r w:rsidRPr="000F6DCC">
              <w:rPr>
                <w:color w:val="000000" w:themeColor="text1"/>
                <w:sz w:val="22"/>
                <w:lang w:val="hy-AM"/>
              </w:rPr>
              <w:t xml:space="preserve"> </w:t>
            </w:r>
            <w:r w:rsidRPr="000F6DCC">
              <w:rPr>
                <w:rFonts w:ascii="Cambria" w:hAnsi="Cambria" w:cs="Cambria"/>
                <w:color w:val="000000" w:themeColor="text1"/>
                <w:sz w:val="22"/>
                <w:lang w:val="hy-AM"/>
              </w:rPr>
              <w:t>в</w:t>
            </w:r>
            <w:r w:rsidRPr="000F6DCC">
              <w:rPr>
                <w:color w:val="000000" w:themeColor="text1"/>
                <w:sz w:val="22"/>
                <w:lang w:val="hy-AM"/>
              </w:rPr>
              <w:t xml:space="preserve"> </w:t>
            </w:r>
            <w:r w:rsidRPr="000F6DCC">
              <w:rPr>
                <w:rFonts w:ascii="Cambria" w:hAnsi="Cambria" w:cs="Cambria"/>
                <w:color w:val="000000" w:themeColor="text1"/>
                <w:sz w:val="22"/>
                <w:lang w:val="hy-AM"/>
              </w:rPr>
              <w:t>пределах</w:t>
            </w:r>
            <w:r w:rsidRPr="000F6DCC">
              <w:rPr>
                <w:color w:val="000000" w:themeColor="text1"/>
                <w:sz w:val="22"/>
                <w:lang w:val="hy-AM"/>
              </w:rPr>
              <w:t xml:space="preserve"> </w:t>
            </w:r>
            <w:r w:rsidRPr="000F6DCC">
              <w:rPr>
                <w:rFonts w:ascii="Cambria" w:hAnsi="Cambria" w:cs="Cambria"/>
                <w:color w:val="000000" w:themeColor="text1"/>
                <w:sz w:val="22"/>
                <w:lang w:val="hy-AM"/>
              </w:rPr>
              <w:t>контрольного</w:t>
            </w:r>
            <w:r w:rsidRPr="000F6DCC">
              <w:rPr>
                <w:color w:val="000000" w:themeColor="text1"/>
                <w:sz w:val="22"/>
                <w:lang w:val="hy-AM"/>
              </w:rPr>
              <w:t xml:space="preserve"> </w:t>
            </w:r>
            <w:r w:rsidRPr="000F6DCC">
              <w:rPr>
                <w:rFonts w:ascii="Cambria" w:hAnsi="Cambria" w:cs="Cambria"/>
                <w:color w:val="000000" w:themeColor="text1"/>
                <w:sz w:val="22"/>
                <w:lang w:val="hy-AM"/>
              </w:rPr>
              <w:t>диапазона</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Наличие</w:t>
            </w:r>
            <w:r w:rsidRPr="000F6DCC">
              <w:rPr>
                <w:color w:val="000000" w:themeColor="text1"/>
                <w:sz w:val="22"/>
                <w:lang w:val="hy-AM"/>
              </w:rPr>
              <w:t xml:space="preserve"> </w:t>
            </w:r>
            <w:r w:rsidRPr="000F6DCC">
              <w:rPr>
                <w:rFonts w:ascii="Cambria" w:hAnsi="Cambria" w:cs="Cambria"/>
                <w:color w:val="000000" w:themeColor="text1"/>
                <w:sz w:val="22"/>
                <w:lang w:val="hy-AM"/>
              </w:rPr>
              <w:t>автоматической</w:t>
            </w:r>
            <w:r w:rsidRPr="000F6DCC">
              <w:rPr>
                <w:color w:val="000000" w:themeColor="text1"/>
                <w:sz w:val="22"/>
                <w:lang w:val="hy-AM"/>
              </w:rPr>
              <w:t xml:space="preserve"> </w:t>
            </w:r>
            <w:r w:rsidRPr="000F6DCC">
              <w:rPr>
                <w:rFonts w:ascii="Cambria" w:hAnsi="Cambria" w:cs="Cambria"/>
                <w:color w:val="000000" w:themeColor="text1"/>
                <w:sz w:val="22"/>
                <w:lang w:val="hy-AM"/>
              </w:rPr>
              <w:t>проверки</w:t>
            </w:r>
            <w:r w:rsidRPr="000F6DCC">
              <w:rPr>
                <w:color w:val="000000" w:themeColor="text1"/>
                <w:sz w:val="22"/>
                <w:lang w:val="hy-AM"/>
              </w:rPr>
              <w:t xml:space="preserve"> </w:t>
            </w:r>
            <w:r w:rsidRPr="000F6DCC">
              <w:rPr>
                <w:rFonts w:ascii="Cambria" w:hAnsi="Cambria" w:cs="Cambria"/>
                <w:color w:val="000000" w:themeColor="text1"/>
                <w:sz w:val="22"/>
                <w:lang w:val="hy-AM"/>
              </w:rPr>
              <w:t>результатов</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Наличие</w:t>
            </w:r>
            <w:r w:rsidRPr="000F6DCC">
              <w:rPr>
                <w:color w:val="000000" w:themeColor="text1"/>
                <w:sz w:val="22"/>
                <w:lang w:val="hy-AM"/>
              </w:rPr>
              <w:t xml:space="preserve"> </w:t>
            </w:r>
            <w:r w:rsidRPr="000F6DCC">
              <w:rPr>
                <w:rFonts w:ascii="Cambria" w:hAnsi="Cambria" w:cs="Cambria"/>
                <w:color w:val="000000" w:themeColor="text1"/>
                <w:sz w:val="22"/>
                <w:lang w:val="hy-AM"/>
              </w:rPr>
              <w:t>ручной</w:t>
            </w:r>
            <w:r w:rsidRPr="000F6DCC">
              <w:rPr>
                <w:color w:val="000000" w:themeColor="text1"/>
                <w:sz w:val="22"/>
                <w:lang w:val="hy-AM"/>
              </w:rPr>
              <w:t xml:space="preserve"> </w:t>
            </w:r>
            <w:r w:rsidRPr="000F6DCC">
              <w:rPr>
                <w:rFonts w:ascii="Cambria" w:hAnsi="Cambria" w:cs="Cambria"/>
                <w:color w:val="000000" w:themeColor="text1"/>
                <w:sz w:val="22"/>
                <w:lang w:val="hy-AM"/>
              </w:rPr>
              <w:t>проверки</w:t>
            </w:r>
            <w:r w:rsidRPr="000F6DCC">
              <w:rPr>
                <w:color w:val="000000" w:themeColor="text1"/>
                <w:sz w:val="22"/>
                <w:lang w:val="hy-AM"/>
              </w:rPr>
              <w:t xml:space="preserve"> </w:t>
            </w:r>
            <w:r w:rsidRPr="000F6DCC">
              <w:rPr>
                <w:rFonts w:ascii="Cambria" w:hAnsi="Cambria" w:cs="Cambria"/>
                <w:color w:val="000000" w:themeColor="text1"/>
                <w:sz w:val="22"/>
                <w:lang w:val="hy-AM"/>
              </w:rPr>
              <w:t>результатов</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Наличие</w:t>
            </w:r>
            <w:r w:rsidRPr="000F6DCC">
              <w:rPr>
                <w:color w:val="000000" w:themeColor="text1"/>
                <w:sz w:val="22"/>
                <w:lang w:val="hy-AM"/>
              </w:rPr>
              <w:t xml:space="preserve"> </w:t>
            </w:r>
            <w:r w:rsidRPr="000F6DCC">
              <w:rPr>
                <w:rFonts w:ascii="Cambria" w:hAnsi="Cambria" w:cs="Cambria"/>
                <w:color w:val="000000" w:themeColor="text1"/>
                <w:sz w:val="22"/>
                <w:lang w:val="hy-AM"/>
              </w:rPr>
              <w:t>многоуровневой</w:t>
            </w:r>
            <w:r w:rsidRPr="000F6DCC">
              <w:rPr>
                <w:color w:val="000000" w:themeColor="text1"/>
                <w:sz w:val="22"/>
                <w:lang w:val="hy-AM"/>
              </w:rPr>
              <w:t xml:space="preserve"> </w:t>
            </w:r>
            <w:r w:rsidRPr="000F6DCC">
              <w:rPr>
                <w:rFonts w:ascii="Cambria" w:hAnsi="Cambria" w:cs="Cambria"/>
                <w:color w:val="000000" w:themeColor="text1"/>
                <w:sz w:val="22"/>
                <w:lang w:val="hy-AM"/>
              </w:rPr>
              <w:t>проверки</w:t>
            </w:r>
            <w:r w:rsidRPr="000F6DCC">
              <w:rPr>
                <w:color w:val="000000" w:themeColor="text1"/>
                <w:sz w:val="22"/>
                <w:lang w:val="hy-AM"/>
              </w:rPr>
              <w:t xml:space="preserve"> </w:t>
            </w:r>
            <w:r w:rsidRPr="000F6DCC">
              <w:rPr>
                <w:rFonts w:ascii="Cambria" w:hAnsi="Cambria" w:cs="Cambria"/>
                <w:color w:val="000000" w:themeColor="text1"/>
                <w:sz w:val="22"/>
                <w:lang w:val="hy-AM"/>
              </w:rPr>
              <w:t>результатов</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Наличие</w:t>
            </w:r>
            <w:r w:rsidRPr="000F6DCC">
              <w:rPr>
                <w:color w:val="000000" w:themeColor="text1"/>
                <w:sz w:val="22"/>
                <w:lang w:val="hy-AM"/>
              </w:rPr>
              <w:t xml:space="preserve"> </w:t>
            </w:r>
            <w:r w:rsidRPr="000F6DCC">
              <w:rPr>
                <w:rFonts w:ascii="Cambria" w:hAnsi="Cambria" w:cs="Cambria"/>
                <w:color w:val="000000" w:themeColor="text1"/>
                <w:sz w:val="22"/>
                <w:lang w:val="hy-AM"/>
              </w:rPr>
              <w:t>возможности</w:t>
            </w:r>
            <w:r w:rsidRPr="000F6DCC">
              <w:rPr>
                <w:color w:val="000000" w:themeColor="text1"/>
                <w:sz w:val="22"/>
                <w:lang w:val="hy-AM"/>
              </w:rPr>
              <w:t xml:space="preserve"> </w:t>
            </w:r>
            <w:r w:rsidRPr="000F6DCC">
              <w:rPr>
                <w:rFonts w:ascii="Cambria" w:hAnsi="Cambria" w:cs="Cambria"/>
                <w:color w:val="000000" w:themeColor="text1"/>
                <w:sz w:val="22"/>
                <w:lang w:val="hy-AM"/>
              </w:rPr>
              <w:t>автоматического</w:t>
            </w:r>
            <w:r w:rsidRPr="000F6DCC">
              <w:rPr>
                <w:color w:val="000000" w:themeColor="text1"/>
                <w:sz w:val="22"/>
                <w:lang w:val="hy-AM"/>
              </w:rPr>
              <w:t xml:space="preserve"> </w:t>
            </w:r>
            <w:r w:rsidRPr="000F6DCC">
              <w:rPr>
                <w:rFonts w:ascii="Cambria" w:hAnsi="Cambria" w:cs="Cambria"/>
                <w:color w:val="000000" w:themeColor="text1"/>
                <w:sz w:val="22"/>
                <w:lang w:val="hy-AM"/>
              </w:rPr>
              <w:t>определения</w:t>
            </w:r>
            <w:r w:rsidRPr="000F6DCC">
              <w:rPr>
                <w:color w:val="000000" w:themeColor="text1"/>
                <w:sz w:val="22"/>
                <w:lang w:val="hy-AM"/>
              </w:rPr>
              <w:t xml:space="preserve"> </w:t>
            </w:r>
            <w:r w:rsidRPr="000F6DCC">
              <w:rPr>
                <w:rFonts w:ascii="Cambria" w:hAnsi="Cambria" w:cs="Cambria"/>
                <w:color w:val="000000" w:themeColor="text1"/>
                <w:sz w:val="22"/>
                <w:lang w:val="hy-AM"/>
              </w:rPr>
              <w:t>исполнителя</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Наличие</w:t>
            </w:r>
            <w:r w:rsidRPr="000F6DCC">
              <w:rPr>
                <w:color w:val="000000" w:themeColor="text1"/>
                <w:sz w:val="22"/>
                <w:lang w:val="hy-AM"/>
              </w:rPr>
              <w:t xml:space="preserve"> </w:t>
            </w:r>
            <w:r w:rsidRPr="000F6DCC">
              <w:rPr>
                <w:rFonts w:ascii="Cambria" w:hAnsi="Cambria" w:cs="Cambria"/>
                <w:color w:val="000000" w:themeColor="text1"/>
                <w:sz w:val="22"/>
                <w:lang w:val="hy-AM"/>
              </w:rPr>
              <w:t>возможности</w:t>
            </w:r>
            <w:r w:rsidRPr="000F6DCC">
              <w:rPr>
                <w:color w:val="000000" w:themeColor="text1"/>
                <w:sz w:val="22"/>
                <w:lang w:val="hy-AM"/>
              </w:rPr>
              <w:t xml:space="preserve"> </w:t>
            </w:r>
            <w:r w:rsidRPr="000F6DCC">
              <w:rPr>
                <w:rFonts w:ascii="Cambria" w:hAnsi="Cambria" w:cs="Cambria"/>
                <w:color w:val="000000" w:themeColor="text1"/>
                <w:sz w:val="22"/>
                <w:lang w:val="hy-AM"/>
              </w:rPr>
              <w:t>автоматического</w:t>
            </w:r>
            <w:r w:rsidRPr="000F6DCC">
              <w:rPr>
                <w:color w:val="000000" w:themeColor="text1"/>
                <w:sz w:val="22"/>
                <w:lang w:val="hy-AM"/>
              </w:rPr>
              <w:t xml:space="preserve"> </w:t>
            </w:r>
            <w:r w:rsidRPr="000F6DCC">
              <w:rPr>
                <w:rFonts w:ascii="Cambria" w:hAnsi="Cambria" w:cs="Cambria"/>
                <w:color w:val="000000" w:themeColor="text1"/>
                <w:sz w:val="22"/>
                <w:lang w:val="hy-AM"/>
              </w:rPr>
              <w:t>определения</w:t>
            </w:r>
            <w:r w:rsidRPr="000F6DCC">
              <w:rPr>
                <w:color w:val="000000" w:themeColor="text1"/>
                <w:sz w:val="22"/>
                <w:lang w:val="hy-AM"/>
              </w:rPr>
              <w:t xml:space="preserve"> </w:t>
            </w:r>
            <w:r w:rsidRPr="000F6DCC">
              <w:rPr>
                <w:rFonts w:ascii="Cambria" w:hAnsi="Cambria" w:cs="Cambria"/>
                <w:color w:val="000000" w:themeColor="text1"/>
                <w:sz w:val="22"/>
                <w:lang w:val="hy-AM"/>
              </w:rPr>
              <w:t>утверждающего</w:t>
            </w:r>
            <w:r w:rsidRPr="000F6DCC">
              <w:rPr>
                <w:color w:val="000000" w:themeColor="text1"/>
                <w:sz w:val="22"/>
                <w:lang w:val="hy-AM"/>
              </w:rPr>
              <w:t xml:space="preserve"> </w:t>
            </w:r>
            <w:r w:rsidRPr="000F6DCC">
              <w:rPr>
                <w:rFonts w:ascii="Cambria" w:hAnsi="Cambria" w:cs="Cambria"/>
                <w:color w:val="000000" w:themeColor="text1"/>
                <w:sz w:val="22"/>
                <w:lang w:val="hy-AM"/>
              </w:rPr>
              <w:t>сотрудника</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установки</w:t>
            </w:r>
            <w:r w:rsidRPr="000F6DCC">
              <w:rPr>
                <w:color w:val="000000" w:themeColor="text1"/>
                <w:sz w:val="22"/>
                <w:lang w:val="hy-AM"/>
              </w:rPr>
              <w:t xml:space="preserve"> </w:t>
            </w:r>
            <w:r w:rsidRPr="000F6DCC">
              <w:rPr>
                <w:rFonts w:ascii="Cambria" w:hAnsi="Cambria" w:cs="Cambria"/>
                <w:color w:val="000000" w:themeColor="text1"/>
                <w:sz w:val="22"/>
                <w:lang w:val="hy-AM"/>
              </w:rPr>
              <w:t>даты</w:t>
            </w:r>
            <w:r w:rsidRPr="000F6DCC">
              <w:rPr>
                <w:color w:val="000000" w:themeColor="text1"/>
                <w:sz w:val="22"/>
                <w:lang w:val="hy-AM"/>
              </w:rPr>
              <w:t xml:space="preserve"> </w:t>
            </w:r>
            <w:r w:rsidRPr="000F6DCC">
              <w:rPr>
                <w:rFonts w:ascii="Cambria" w:hAnsi="Cambria" w:cs="Cambria"/>
                <w:color w:val="000000" w:themeColor="text1"/>
                <w:sz w:val="22"/>
                <w:lang w:val="hy-AM"/>
              </w:rPr>
              <w:t>и</w:t>
            </w:r>
            <w:r w:rsidRPr="000F6DCC">
              <w:rPr>
                <w:color w:val="000000" w:themeColor="text1"/>
                <w:sz w:val="22"/>
                <w:lang w:val="hy-AM"/>
              </w:rPr>
              <w:t xml:space="preserve"> </w:t>
            </w:r>
            <w:r w:rsidRPr="000F6DCC">
              <w:rPr>
                <w:rFonts w:ascii="Cambria" w:hAnsi="Cambria" w:cs="Cambria"/>
                <w:color w:val="000000" w:themeColor="text1"/>
                <w:sz w:val="22"/>
                <w:lang w:val="hy-AM"/>
              </w:rPr>
              <w:t>времени</w:t>
            </w:r>
            <w:r w:rsidRPr="000F6DCC">
              <w:rPr>
                <w:color w:val="000000" w:themeColor="text1"/>
                <w:sz w:val="22"/>
                <w:lang w:val="hy-AM"/>
              </w:rPr>
              <w:t xml:space="preserve"> </w:t>
            </w:r>
            <w:r w:rsidRPr="000F6DCC">
              <w:rPr>
                <w:rFonts w:ascii="Cambria" w:hAnsi="Cambria" w:cs="Cambria"/>
                <w:color w:val="000000" w:themeColor="text1"/>
                <w:sz w:val="22"/>
                <w:lang w:val="hy-AM"/>
              </w:rPr>
              <w:t>постобработки</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установки</w:t>
            </w:r>
            <w:r w:rsidRPr="000F6DCC">
              <w:rPr>
                <w:color w:val="000000" w:themeColor="text1"/>
                <w:sz w:val="22"/>
                <w:lang w:val="hy-AM"/>
              </w:rPr>
              <w:t xml:space="preserve"> </w:t>
            </w:r>
            <w:r w:rsidRPr="000F6DCC">
              <w:rPr>
                <w:rFonts w:ascii="Cambria" w:hAnsi="Cambria" w:cs="Cambria"/>
                <w:color w:val="000000" w:themeColor="text1"/>
                <w:sz w:val="22"/>
                <w:lang w:val="hy-AM"/>
              </w:rPr>
              <w:t>даты</w:t>
            </w:r>
            <w:r w:rsidRPr="000F6DCC">
              <w:rPr>
                <w:color w:val="000000" w:themeColor="text1"/>
                <w:sz w:val="22"/>
                <w:lang w:val="hy-AM"/>
              </w:rPr>
              <w:t xml:space="preserve"> </w:t>
            </w:r>
            <w:r w:rsidRPr="000F6DCC">
              <w:rPr>
                <w:rFonts w:ascii="Cambria" w:hAnsi="Cambria" w:cs="Cambria"/>
                <w:color w:val="000000" w:themeColor="text1"/>
                <w:sz w:val="22"/>
                <w:lang w:val="hy-AM"/>
              </w:rPr>
              <w:t>и</w:t>
            </w:r>
            <w:r w:rsidRPr="000F6DCC">
              <w:rPr>
                <w:color w:val="000000" w:themeColor="text1"/>
                <w:sz w:val="22"/>
                <w:lang w:val="hy-AM"/>
              </w:rPr>
              <w:t xml:space="preserve"> </w:t>
            </w:r>
            <w:r w:rsidRPr="000F6DCC">
              <w:rPr>
                <w:rFonts w:ascii="Cambria" w:hAnsi="Cambria" w:cs="Cambria"/>
                <w:color w:val="000000" w:themeColor="text1"/>
                <w:sz w:val="22"/>
                <w:lang w:val="hy-AM"/>
              </w:rPr>
              <w:t>времени</w:t>
            </w:r>
            <w:r w:rsidRPr="000F6DCC">
              <w:rPr>
                <w:color w:val="000000" w:themeColor="text1"/>
                <w:sz w:val="22"/>
                <w:lang w:val="hy-AM"/>
              </w:rPr>
              <w:t xml:space="preserve"> </w:t>
            </w:r>
            <w:r w:rsidRPr="000F6DCC">
              <w:rPr>
                <w:rFonts w:ascii="Cambria" w:hAnsi="Cambria" w:cs="Cambria"/>
                <w:color w:val="000000" w:themeColor="text1"/>
                <w:sz w:val="22"/>
                <w:lang w:val="hy-AM"/>
              </w:rPr>
              <w:t>проверки</w:t>
            </w:r>
            <w:r w:rsidRPr="000F6DCC">
              <w:rPr>
                <w:color w:val="000000" w:themeColor="text1"/>
                <w:sz w:val="22"/>
                <w:lang w:val="hy-AM"/>
              </w:rPr>
              <w:t xml:space="preserve"> </w:t>
            </w:r>
            <w:r w:rsidRPr="000F6DCC">
              <w:rPr>
                <w:rFonts w:ascii="Cambria" w:hAnsi="Cambria" w:cs="Cambria"/>
                <w:color w:val="000000" w:themeColor="text1"/>
                <w:sz w:val="22"/>
                <w:lang w:val="hy-AM"/>
              </w:rPr>
              <w:t>после</w:t>
            </w:r>
            <w:r w:rsidRPr="000F6DCC">
              <w:rPr>
                <w:color w:val="000000" w:themeColor="text1"/>
                <w:sz w:val="22"/>
                <w:lang w:val="hy-AM"/>
              </w:rPr>
              <w:t xml:space="preserve"> </w:t>
            </w:r>
            <w:r w:rsidRPr="000F6DCC">
              <w:rPr>
                <w:rFonts w:ascii="Cambria" w:hAnsi="Cambria" w:cs="Cambria"/>
                <w:color w:val="000000" w:themeColor="text1"/>
                <w:sz w:val="22"/>
                <w:lang w:val="hy-AM"/>
              </w:rPr>
              <w:t>доставки</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создания</w:t>
            </w:r>
            <w:r w:rsidRPr="000F6DCC">
              <w:rPr>
                <w:color w:val="000000" w:themeColor="text1"/>
                <w:sz w:val="22"/>
                <w:lang w:val="hy-AM"/>
              </w:rPr>
              <w:t xml:space="preserve"> </w:t>
            </w:r>
            <w:r w:rsidRPr="000F6DCC">
              <w:rPr>
                <w:rFonts w:ascii="Cambria" w:hAnsi="Cambria" w:cs="Cambria"/>
                <w:color w:val="000000" w:themeColor="text1"/>
                <w:sz w:val="22"/>
                <w:lang w:val="hy-AM"/>
              </w:rPr>
              <w:t>различных</w:t>
            </w:r>
            <w:r w:rsidRPr="000F6DCC">
              <w:rPr>
                <w:color w:val="000000" w:themeColor="text1"/>
                <w:sz w:val="22"/>
                <w:lang w:val="hy-AM"/>
              </w:rPr>
              <w:t xml:space="preserve"> </w:t>
            </w:r>
            <w:r w:rsidRPr="000F6DCC">
              <w:rPr>
                <w:rFonts w:ascii="Cambria" w:hAnsi="Cambria" w:cs="Cambria"/>
                <w:color w:val="000000" w:themeColor="text1"/>
                <w:sz w:val="22"/>
                <w:lang w:val="hy-AM"/>
              </w:rPr>
              <w:t>шаблонов</w:t>
            </w:r>
            <w:r w:rsidRPr="000F6DCC">
              <w:rPr>
                <w:color w:val="000000" w:themeColor="text1"/>
                <w:sz w:val="22"/>
                <w:lang w:val="hy-AM"/>
              </w:rPr>
              <w:t xml:space="preserve"> </w:t>
            </w:r>
            <w:r w:rsidRPr="000F6DCC">
              <w:rPr>
                <w:rFonts w:ascii="Cambria" w:hAnsi="Cambria" w:cs="Cambria"/>
                <w:color w:val="000000" w:themeColor="text1"/>
                <w:sz w:val="22"/>
                <w:lang w:val="hy-AM"/>
              </w:rPr>
              <w:t>для</w:t>
            </w:r>
            <w:r w:rsidRPr="000F6DCC">
              <w:rPr>
                <w:color w:val="000000" w:themeColor="text1"/>
                <w:sz w:val="22"/>
                <w:lang w:val="hy-AM"/>
              </w:rPr>
              <w:t xml:space="preserve"> </w:t>
            </w:r>
            <w:r w:rsidRPr="000F6DCC">
              <w:rPr>
                <w:rFonts w:ascii="Cambria" w:hAnsi="Cambria" w:cs="Cambria"/>
                <w:color w:val="000000" w:themeColor="text1"/>
                <w:sz w:val="22"/>
                <w:lang w:val="hy-AM"/>
              </w:rPr>
              <w:t>форм</w:t>
            </w:r>
            <w:r w:rsidRPr="000F6DCC">
              <w:rPr>
                <w:color w:val="000000" w:themeColor="text1"/>
                <w:sz w:val="22"/>
                <w:lang w:val="hy-AM"/>
              </w:rPr>
              <w:t xml:space="preserve"> </w:t>
            </w:r>
            <w:r w:rsidRPr="000F6DCC">
              <w:rPr>
                <w:rFonts w:ascii="Cambria" w:hAnsi="Cambria" w:cs="Cambria"/>
                <w:color w:val="000000" w:themeColor="text1"/>
                <w:sz w:val="22"/>
                <w:lang w:val="hy-AM"/>
              </w:rPr>
              <w:t>опросов</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Наличие</w:t>
            </w:r>
            <w:r w:rsidRPr="000F6DCC">
              <w:rPr>
                <w:color w:val="000000" w:themeColor="text1"/>
                <w:sz w:val="22"/>
                <w:lang w:val="hy-AM"/>
              </w:rPr>
              <w:t xml:space="preserve"> </w:t>
            </w:r>
            <w:r w:rsidRPr="000F6DCC">
              <w:rPr>
                <w:rFonts w:ascii="Cambria" w:hAnsi="Cambria" w:cs="Cambria"/>
                <w:color w:val="000000" w:themeColor="text1"/>
                <w:sz w:val="22"/>
                <w:lang w:val="hy-AM"/>
              </w:rPr>
              <w:t>возможности</w:t>
            </w:r>
            <w:r w:rsidRPr="000F6DCC">
              <w:rPr>
                <w:color w:val="000000" w:themeColor="text1"/>
                <w:sz w:val="22"/>
                <w:lang w:val="hy-AM"/>
              </w:rPr>
              <w:t xml:space="preserve"> </w:t>
            </w:r>
            <w:r w:rsidRPr="000F6DCC">
              <w:rPr>
                <w:rFonts w:ascii="Cambria" w:hAnsi="Cambria" w:cs="Cambria"/>
                <w:color w:val="000000" w:themeColor="text1"/>
                <w:sz w:val="22"/>
                <w:lang w:val="hy-AM"/>
              </w:rPr>
              <w:t>определения</w:t>
            </w:r>
            <w:r w:rsidRPr="000F6DCC">
              <w:rPr>
                <w:color w:val="000000" w:themeColor="text1"/>
                <w:sz w:val="22"/>
                <w:lang w:val="hy-AM"/>
              </w:rPr>
              <w:t xml:space="preserve"> </w:t>
            </w:r>
            <w:r w:rsidRPr="000F6DCC">
              <w:rPr>
                <w:rFonts w:ascii="Cambria" w:hAnsi="Cambria" w:cs="Cambria"/>
                <w:color w:val="000000" w:themeColor="text1"/>
                <w:sz w:val="22"/>
                <w:lang w:val="hy-AM"/>
              </w:rPr>
              <w:t>автоматического</w:t>
            </w:r>
            <w:r w:rsidRPr="000F6DCC">
              <w:rPr>
                <w:color w:val="000000" w:themeColor="text1"/>
                <w:sz w:val="22"/>
                <w:lang w:val="hy-AM"/>
              </w:rPr>
              <w:t xml:space="preserve"> </w:t>
            </w:r>
            <w:r w:rsidRPr="000F6DCC">
              <w:rPr>
                <w:rFonts w:ascii="Cambria" w:hAnsi="Cambria" w:cs="Cambria"/>
                <w:color w:val="000000" w:themeColor="text1"/>
                <w:sz w:val="22"/>
                <w:lang w:val="hy-AM"/>
              </w:rPr>
              <w:t>отображения</w:t>
            </w:r>
            <w:r w:rsidRPr="000F6DCC">
              <w:rPr>
                <w:color w:val="000000" w:themeColor="text1"/>
                <w:sz w:val="22"/>
                <w:lang w:val="hy-AM"/>
              </w:rPr>
              <w:t xml:space="preserve"> </w:t>
            </w:r>
            <w:r w:rsidRPr="000F6DCC">
              <w:rPr>
                <w:rFonts w:ascii="Cambria" w:hAnsi="Cambria" w:cs="Cambria"/>
                <w:color w:val="000000" w:themeColor="text1"/>
                <w:sz w:val="22"/>
                <w:lang w:val="hy-AM"/>
              </w:rPr>
              <w:t>показателей</w:t>
            </w:r>
            <w:r w:rsidRPr="000F6DCC">
              <w:rPr>
                <w:color w:val="000000" w:themeColor="text1"/>
                <w:sz w:val="22"/>
                <w:lang w:val="hy-AM"/>
              </w:rPr>
              <w:t xml:space="preserve">, </w:t>
            </w:r>
            <w:r w:rsidRPr="000F6DCC">
              <w:rPr>
                <w:rFonts w:ascii="Cambria" w:hAnsi="Cambria" w:cs="Cambria"/>
                <w:color w:val="000000" w:themeColor="text1"/>
                <w:sz w:val="22"/>
                <w:lang w:val="hy-AM"/>
              </w:rPr>
              <w:t>по</w:t>
            </w:r>
            <w:r w:rsidRPr="000F6DCC">
              <w:rPr>
                <w:color w:val="000000" w:themeColor="text1"/>
                <w:sz w:val="22"/>
                <w:lang w:val="hy-AM"/>
              </w:rPr>
              <w:t xml:space="preserve"> </w:t>
            </w:r>
            <w:r w:rsidRPr="000F6DCC">
              <w:rPr>
                <w:rFonts w:ascii="Cambria" w:hAnsi="Cambria" w:cs="Cambria"/>
                <w:color w:val="000000" w:themeColor="text1"/>
                <w:sz w:val="22"/>
                <w:lang w:val="hy-AM"/>
              </w:rPr>
              <w:t>результатам</w:t>
            </w:r>
            <w:r w:rsidRPr="000F6DCC">
              <w:rPr>
                <w:color w:val="000000" w:themeColor="text1"/>
                <w:sz w:val="22"/>
                <w:lang w:val="hy-AM"/>
              </w:rPr>
              <w:t xml:space="preserve"> </w:t>
            </w:r>
            <w:r w:rsidRPr="000F6DCC">
              <w:rPr>
                <w:rFonts w:ascii="Cambria" w:hAnsi="Cambria" w:cs="Cambria"/>
                <w:color w:val="000000" w:themeColor="text1"/>
                <w:sz w:val="22"/>
                <w:lang w:val="hy-AM"/>
              </w:rPr>
              <w:t>опроса</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автоматической</w:t>
            </w:r>
            <w:r w:rsidRPr="000F6DCC">
              <w:rPr>
                <w:color w:val="000000" w:themeColor="text1"/>
                <w:sz w:val="22"/>
                <w:lang w:val="hy-AM"/>
              </w:rPr>
              <w:t xml:space="preserve"> </w:t>
            </w:r>
            <w:r w:rsidRPr="000F6DCC">
              <w:rPr>
                <w:rFonts w:ascii="Cambria" w:hAnsi="Cambria" w:cs="Cambria"/>
                <w:color w:val="000000" w:themeColor="text1"/>
                <w:sz w:val="22"/>
                <w:lang w:val="hy-AM"/>
              </w:rPr>
              <w:t>отправки</w:t>
            </w:r>
            <w:r w:rsidRPr="000F6DCC">
              <w:rPr>
                <w:color w:val="000000" w:themeColor="text1"/>
                <w:sz w:val="22"/>
                <w:lang w:val="hy-AM"/>
              </w:rPr>
              <w:t xml:space="preserve"> </w:t>
            </w:r>
            <w:r w:rsidRPr="000F6DCC">
              <w:rPr>
                <w:rFonts w:ascii="Cambria" w:hAnsi="Cambria" w:cs="Cambria"/>
                <w:color w:val="000000" w:themeColor="text1"/>
                <w:sz w:val="22"/>
                <w:lang w:val="hy-AM"/>
              </w:rPr>
              <w:t>форм</w:t>
            </w:r>
            <w:r w:rsidRPr="000F6DCC">
              <w:rPr>
                <w:color w:val="000000" w:themeColor="text1"/>
                <w:sz w:val="22"/>
                <w:lang w:val="hy-AM"/>
              </w:rPr>
              <w:t xml:space="preserve"> </w:t>
            </w:r>
            <w:r w:rsidRPr="000F6DCC">
              <w:rPr>
                <w:rFonts w:ascii="Cambria" w:hAnsi="Cambria" w:cs="Cambria"/>
                <w:color w:val="000000" w:themeColor="text1"/>
                <w:sz w:val="22"/>
                <w:lang w:val="hy-AM"/>
              </w:rPr>
              <w:t>результатов</w:t>
            </w:r>
            <w:r w:rsidRPr="000F6DCC">
              <w:rPr>
                <w:color w:val="000000" w:themeColor="text1"/>
                <w:sz w:val="22"/>
                <w:lang w:val="hy-AM"/>
              </w:rPr>
              <w:t xml:space="preserve"> </w:t>
            </w:r>
            <w:r w:rsidRPr="000F6DCC">
              <w:rPr>
                <w:rFonts w:ascii="Cambria" w:hAnsi="Cambria" w:cs="Cambria"/>
                <w:color w:val="000000" w:themeColor="text1"/>
                <w:sz w:val="22"/>
                <w:lang w:val="hy-AM"/>
              </w:rPr>
              <w:t>анализов</w:t>
            </w:r>
            <w:r w:rsidRPr="000F6DCC">
              <w:rPr>
                <w:color w:val="000000" w:themeColor="text1"/>
                <w:sz w:val="22"/>
                <w:lang w:val="hy-AM"/>
              </w:rPr>
              <w:t xml:space="preserve"> </w:t>
            </w:r>
            <w:r w:rsidRPr="000F6DCC">
              <w:rPr>
                <w:rFonts w:ascii="Cambria" w:hAnsi="Cambria" w:cs="Cambria"/>
                <w:color w:val="000000" w:themeColor="text1"/>
                <w:sz w:val="22"/>
                <w:lang w:val="hy-AM"/>
              </w:rPr>
              <w:t>пациенту</w:t>
            </w:r>
            <w:r w:rsidRPr="000F6DCC">
              <w:rPr>
                <w:color w:val="000000" w:themeColor="text1"/>
                <w:sz w:val="22"/>
                <w:lang w:val="hy-AM"/>
              </w:rPr>
              <w:t xml:space="preserve">, </w:t>
            </w:r>
            <w:r w:rsidRPr="000F6DCC">
              <w:rPr>
                <w:rFonts w:ascii="Cambria" w:hAnsi="Cambria" w:cs="Cambria"/>
                <w:color w:val="000000" w:themeColor="text1"/>
                <w:sz w:val="22"/>
                <w:lang w:val="hy-AM"/>
              </w:rPr>
              <w:t>направляющему</w:t>
            </w:r>
            <w:r w:rsidRPr="000F6DCC">
              <w:rPr>
                <w:color w:val="000000" w:themeColor="text1"/>
                <w:sz w:val="22"/>
                <w:lang w:val="hy-AM"/>
              </w:rPr>
              <w:t xml:space="preserve"> </w:t>
            </w:r>
            <w:r w:rsidRPr="000F6DCC">
              <w:rPr>
                <w:rFonts w:ascii="Cambria" w:hAnsi="Cambria" w:cs="Cambria"/>
                <w:color w:val="000000" w:themeColor="text1"/>
                <w:sz w:val="22"/>
                <w:lang w:val="hy-AM"/>
              </w:rPr>
              <w:t>врачу</w:t>
            </w:r>
            <w:r w:rsidRPr="000F6DCC">
              <w:rPr>
                <w:color w:val="000000" w:themeColor="text1"/>
                <w:sz w:val="22"/>
                <w:lang w:val="hy-AM"/>
              </w:rPr>
              <w:t xml:space="preserve"> </w:t>
            </w:r>
            <w:r w:rsidRPr="000F6DCC">
              <w:rPr>
                <w:rFonts w:ascii="Cambria" w:hAnsi="Cambria" w:cs="Cambria"/>
                <w:color w:val="000000" w:themeColor="text1"/>
                <w:sz w:val="22"/>
                <w:lang w:val="hy-AM"/>
              </w:rPr>
              <w:t>и</w:t>
            </w:r>
            <w:r w:rsidRPr="000F6DCC">
              <w:rPr>
                <w:color w:val="000000" w:themeColor="text1"/>
                <w:sz w:val="22"/>
                <w:lang w:val="hy-AM"/>
              </w:rPr>
              <w:t xml:space="preserve"> </w:t>
            </w:r>
            <w:r w:rsidRPr="000F6DCC">
              <w:rPr>
                <w:rFonts w:ascii="Cambria" w:hAnsi="Cambria" w:cs="Cambria"/>
                <w:color w:val="000000" w:themeColor="text1"/>
                <w:sz w:val="22"/>
                <w:lang w:val="hy-AM"/>
              </w:rPr>
              <w:t>направляющей</w:t>
            </w:r>
            <w:r w:rsidRPr="000F6DCC">
              <w:rPr>
                <w:color w:val="000000" w:themeColor="text1"/>
                <w:sz w:val="22"/>
                <w:lang w:val="hy-AM"/>
              </w:rPr>
              <w:t xml:space="preserve"> </w:t>
            </w:r>
            <w:r w:rsidRPr="000F6DCC">
              <w:rPr>
                <w:rFonts w:ascii="Cambria" w:hAnsi="Cambria" w:cs="Cambria"/>
                <w:color w:val="000000" w:themeColor="text1"/>
                <w:sz w:val="22"/>
                <w:lang w:val="hy-AM"/>
              </w:rPr>
              <w:t>организации</w:t>
            </w:r>
            <w:r w:rsidRPr="000F6DCC">
              <w:rPr>
                <w:color w:val="000000" w:themeColor="text1"/>
                <w:sz w:val="22"/>
                <w:lang w:val="hy-AM"/>
              </w:rPr>
              <w:t xml:space="preserve"> </w:t>
            </w:r>
            <w:r w:rsidRPr="000F6DCC">
              <w:rPr>
                <w:rFonts w:ascii="Cambria" w:hAnsi="Cambria" w:cs="Cambria"/>
                <w:color w:val="000000" w:themeColor="text1"/>
                <w:sz w:val="22"/>
                <w:lang w:val="hy-AM"/>
              </w:rPr>
              <w:t>по</w:t>
            </w:r>
            <w:r w:rsidRPr="000F6DCC">
              <w:rPr>
                <w:color w:val="000000" w:themeColor="text1"/>
                <w:sz w:val="22"/>
                <w:lang w:val="hy-AM"/>
              </w:rPr>
              <w:t xml:space="preserve"> </w:t>
            </w:r>
            <w:r w:rsidRPr="000F6DCC">
              <w:rPr>
                <w:rFonts w:ascii="Cambria" w:hAnsi="Cambria" w:cs="Cambria"/>
                <w:color w:val="000000" w:themeColor="text1"/>
                <w:sz w:val="22"/>
                <w:lang w:val="hy-AM"/>
              </w:rPr>
              <w:t>электронной</w:t>
            </w:r>
            <w:r w:rsidRPr="000F6DCC">
              <w:rPr>
                <w:color w:val="000000" w:themeColor="text1"/>
                <w:sz w:val="22"/>
                <w:lang w:val="hy-AM"/>
              </w:rPr>
              <w:t xml:space="preserve"> </w:t>
            </w:r>
            <w:r w:rsidRPr="000F6DCC">
              <w:rPr>
                <w:rFonts w:ascii="Cambria" w:hAnsi="Cambria" w:cs="Cambria"/>
                <w:color w:val="000000" w:themeColor="text1"/>
                <w:sz w:val="22"/>
                <w:lang w:val="hy-AM"/>
              </w:rPr>
              <w:t>почте</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Наличие</w:t>
            </w:r>
            <w:r w:rsidRPr="000F6DCC">
              <w:rPr>
                <w:color w:val="000000" w:themeColor="text1"/>
                <w:sz w:val="22"/>
                <w:lang w:val="hy-AM"/>
              </w:rPr>
              <w:t xml:space="preserve"> </w:t>
            </w:r>
            <w:r w:rsidRPr="000F6DCC">
              <w:rPr>
                <w:rFonts w:ascii="Cambria" w:hAnsi="Cambria" w:cs="Cambria"/>
                <w:color w:val="000000" w:themeColor="text1"/>
                <w:sz w:val="22"/>
                <w:lang w:val="hy-AM"/>
              </w:rPr>
              <w:t>возможности</w:t>
            </w:r>
            <w:r w:rsidRPr="000F6DCC">
              <w:rPr>
                <w:color w:val="000000" w:themeColor="text1"/>
                <w:sz w:val="22"/>
                <w:lang w:val="hy-AM"/>
              </w:rPr>
              <w:t xml:space="preserve"> </w:t>
            </w:r>
            <w:r w:rsidRPr="000F6DCC">
              <w:rPr>
                <w:rFonts w:ascii="Cambria" w:hAnsi="Cambria" w:cs="Cambria"/>
                <w:color w:val="000000" w:themeColor="text1"/>
                <w:sz w:val="22"/>
                <w:lang w:val="hy-AM"/>
              </w:rPr>
              <w:t>распечатать</w:t>
            </w:r>
            <w:r w:rsidRPr="000F6DCC">
              <w:rPr>
                <w:color w:val="000000" w:themeColor="text1"/>
                <w:sz w:val="22"/>
                <w:lang w:val="hy-AM"/>
              </w:rPr>
              <w:t xml:space="preserve"> </w:t>
            </w:r>
            <w:r w:rsidRPr="000F6DCC">
              <w:rPr>
                <w:rFonts w:ascii="Cambria" w:hAnsi="Cambria" w:cs="Cambria"/>
                <w:color w:val="000000" w:themeColor="text1"/>
                <w:sz w:val="22"/>
                <w:lang w:val="hy-AM"/>
              </w:rPr>
              <w:t>бланк</w:t>
            </w:r>
            <w:r w:rsidRPr="000F6DCC">
              <w:rPr>
                <w:color w:val="000000" w:themeColor="text1"/>
                <w:sz w:val="22"/>
                <w:lang w:val="hy-AM"/>
              </w:rPr>
              <w:t xml:space="preserve"> </w:t>
            </w:r>
            <w:r w:rsidRPr="000F6DCC">
              <w:rPr>
                <w:rFonts w:ascii="Cambria" w:hAnsi="Cambria" w:cs="Cambria"/>
                <w:color w:val="000000" w:themeColor="text1"/>
                <w:sz w:val="22"/>
                <w:lang w:val="hy-AM"/>
              </w:rPr>
              <w:t>результатов</w:t>
            </w:r>
            <w:r w:rsidRPr="000F6DCC">
              <w:rPr>
                <w:color w:val="000000" w:themeColor="text1"/>
                <w:sz w:val="22"/>
                <w:lang w:val="hy-AM"/>
              </w:rPr>
              <w:t xml:space="preserve"> </w:t>
            </w:r>
            <w:r w:rsidRPr="000F6DCC">
              <w:rPr>
                <w:rFonts w:ascii="Cambria" w:hAnsi="Cambria" w:cs="Cambria"/>
                <w:color w:val="000000" w:themeColor="text1"/>
                <w:sz w:val="22"/>
                <w:lang w:val="hy-AM"/>
              </w:rPr>
              <w:t>обследования</w:t>
            </w:r>
            <w:r w:rsidRPr="000F6DCC">
              <w:rPr>
                <w:color w:val="000000" w:themeColor="text1"/>
                <w:sz w:val="22"/>
                <w:lang w:val="hy-AM"/>
              </w:rPr>
              <w:t xml:space="preserve"> </w:t>
            </w:r>
            <w:r w:rsidRPr="000F6DCC">
              <w:rPr>
                <w:rFonts w:ascii="Cambria" w:hAnsi="Cambria" w:cs="Cambria"/>
                <w:color w:val="000000" w:themeColor="text1"/>
                <w:sz w:val="22"/>
                <w:lang w:val="hy-AM"/>
              </w:rPr>
              <w:t>с</w:t>
            </w:r>
            <w:r w:rsidRPr="000F6DCC">
              <w:rPr>
                <w:color w:val="000000" w:themeColor="text1"/>
                <w:sz w:val="22"/>
                <w:lang w:val="hy-AM"/>
              </w:rPr>
              <w:t xml:space="preserve"> </w:t>
            </w:r>
            <w:r w:rsidRPr="000F6DCC">
              <w:rPr>
                <w:rFonts w:ascii="Cambria" w:hAnsi="Cambria" w:cs="Cambria"/>
                <w:color w:val="000000" w:themeColor="text1"/>
                <w:sz w:val="22"/>
                <w:lang w:val="hy-AM"/>
              </w:rPr>
              <w:t>номером</w:t>
            </w:r>
            <w:r w:rsidRPr="000F6DCC">
              <w:rPr>
                <w:color w:val="000000" w:themeColor="text1"/>
                <w:sz w:val="22"/>
                <w:lang w:val="hy-AM"/>
              </w:rPr>
              <w:t xml:space="preserve"> </w:t>
            </w:r>
            <w:r w:rsidRPr="000F6DCC">
              <w:rPr>
                <w:rFonts w:ascii="Cambria" w:hAnsi="Cambria" w:cs="Cambria"/>
                <w:color w:val="000000" w:themeColor="text1"/>
                <w:sz w:val="22"/>
                <w:lang w:val="hy-AM"/>
              </w:rPr>
              <w:t>направления</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Наличие</w:t>
            </w:r>
            <w:r w:rsidRPr="000F6DCC">
              <w:rPr>
                <w:color w:val="000000" w:themeColor="text1"/>
                <w:sz w:val="22"/>
                <w:lang w:val="hy-AM"/>
              </w:rPr>
              <w:t xml:space="preserve"> </w:t>
            </w:r>
            <w:r w:rsidRPr="000F6DCC">
              <w:rPr>
                <w:rFonts w:ascii="Cambria" w:hAnsi="Cambria" w:cs="Cambria"/>
                <w:color w:val="000000" w:themeColor="text1"/>
                <w:sz w:val="22"/>
                <w:lang w:val="hy-AM"/>
              </w:rPr>
              <w:t>возможности</w:t>
            </w:r>
            <w:r w:rsidRPr="000F6DCC">
              <w:rPr>
                <w:color w:val="000000" w:themeColor="text1"/>
                <w:sz w:val="22"/>
                <w:lang w:val="hy-AM"/>
              </w:rPr>
              <w:t xml:space="preserve"> </w:t>
            </w:r>
            <w:r w:rsidRPr="000F6DCC">
              <w:rPr>
                <w:rFonts w:ascii="Cambria" w:hAnsi="Cambria" w:cs="Cambria"/>
                <w:color w:val="000000" w:themeColor="text1"/>
                <w:sz w:val="22"/>
                <w:lang w:val="hy-AM"/>
              </w:rPr>
              <w:t>массовой</w:t>
            </w:r>
            <w:r w:rsidRPr="000F6DCC">
              <w:rPr>
                <w:color w:val="000000" w:themeColor="text1"/>
                <w:sz w:val="22"/>
                <w:lang w:val="hy-AM"/>
              </w:rPr>
              <w:t xml:space="preserve"> </w:t>
            </w:r>
            <w:r w:rsidRPr="000F6DCC">
              <w:rPr>
                <w:rFonts w:ascii="Cambria" w:hAnsi="Cambria" w:cs="Cambria"/>
                <w:color w:val="000000" w:themeColor="text1"/>
                <w:sz w:val="22"/>
                <w:lang w:val="hy-AM"/>
              </w:rPr>
              <w:t>печати</w:t>
            </w:r>
            <w:r w:rsidRPr="000F6DCC">
              <w:rPr>
                <w:color w:val="000000" w:themeColor="text1"/>
                <w:sz w:val="22"/>
                <w:lang w:val="hy-AM"/>
              </w:rPr>
              <w:t xml:space="preserve"> </w:t>
            </w:r>
            <w:r w:rsidRPr="000F6DCC">
              <w:rPr>
                <w:rFonts w:ascii="Cambria" w:hAnsi="Cambria" w:cs="Cambria"/>
                <w:color w:val="000000" w:themeColor="text1"/>
                <w:sz w:val="22"/>
                <w:lang w:val="hy-AM"/>
              </w:rPr>
              <w:t>результатов</w:t>
            </w:r>
            <w:r w:rsidRPr="000F6DCC">
              <w:rPr>
                <w:color w:val="000000" w:themeColor="text1"/>
                <w:sz w:val="22"/>
                <w:lang w:val="hy-AM"/>
              </w:rPr>
              <w:t xml:space="preserve"> </w:t>
            </w:r>
            <w:r w:rsidRPr="000F6DCC">
              <w:rPr>
                <w:rFonts w:ascii="Cambria" w:hAnsi="Cambria" w:cs="Cambria"/>
                <w:color w:val="000000" w:themeColor="text1"/>
                <w:sz w:val="22"/>
                <w:lang w:val="hy-AM"/>
              </w:rPr>
              <w:t>исследований</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установки</w:t>
            </w:r>
            <w:r w:rsidRPr="000F6DCC">
              <w:rPr>
                <w:color w:val="000000" w:themeColor="text1"/>
                <w:sz w:val="22"/>
                <w:lang w:val="hy-AM"/>
              </w:rPr>
              <w:t xml:space="preserve"> </w:t>
            </w:r>
            <w:r w:rsidRPr="000F6DCC">
              <w:rPr>
                <w:rFonts w:ascii="Cambria" w:hAnsi="Cambria" w:cs="Cambria"/>
                <w:color w:val="000000" w:themeColor="text1"/>
                <w:sz w:val="22"/>
                <w:lang w:val="hy-AM"/>
              </w:rPr>
              <w:t>даты</w:t>
            </w:r>
            <w:r w:rsidRPr="000F6DCC">
              <w:rPr>
                <w:color w:val="000000" w:themeColor="text1"/>
                <w:sz w:val="22"/>
                <w:lang w:val="hy-AM"/>
              </w:rPr>
              <w:t xml:space="preserve"> </w:t>
            </w:r>
            <w:r w:rsidRPr="000F6DCC">
              <w:rPr>
                <w:rFonts w:ascii="Cambria" w:hAnsi="Cambria" w:cs="Cambria"/>
                <w:color w:val="000000" w:themeColor="text1"/>
                <w:sz w:val="22"/>
                <w:lang w:val="hy-AM"/>
              </w:rPr>
              <w:t>и</w:t>
            </w:r>
            <w:r w:rsidRPr="000F6DCC">
              <w:rPr>
                <w:color w:val="000000" w:themeColor="text1"/>
                <w:sz w:val="22"/>
                <w:lang w:val="hy-AM"/>
              </w:rPr>
              <w:t xml:space="preserve"> </w:t>
            </w:r>
            <w:r w:rsidRPr="000F6DCC">
              <w:rPr>
                <w:rFonts w:ascii="Cambria" w:hAnsi="Cambria" w:cs="Cambria"/>
                <w:color w:val="000000" w:themeColor="text1"/>
                <w:sz w:val="22"/>
                <w:lang w:val="hy-AM"/>
              </w:rPr>
              <w:t>времени</w:t>
            </w:r>
            <w:r w:rsidRPr="000F6DCC">
              <w:rPr>
                <w:color w:val="000000" w:themeColor="text1"/>
                <w:sz w:val="22"/>
                <w:lang w:val="hy-AM"/>
              </w:rPr>
              <w:t xml:space="preserve"> </w:t>
            </w:r>
            <w:r w:rsidRPr="000F6DCC">
              <w:rPr>
                <w:rFonts w:ascii="Cambria" w:hAnsi="Cambria" w:cs="Cambria"/>
                <w:color w:val="000000" w:themeColor="text1"/>
                <w:sz w:val="22"/>
                <w:lang w:val="hy-AM"/>
              </w:rPr>
              <w:t>печати</w:t>
            </w:r>
            <w:r w:rsidRPr="000F6DCC">
              <w:rPr>
                <w:color w:val="000000" w:themeColor="text1"/>
                <w:sz w:val="22"/>
                <w:lang w:val="hy-AM"/>
              </w:rPr>
              <w:t xml:space="preserve"> </w:t>
            </w:r>
            <w:r w:rsidRPr="000F6DCC">
              <w:rPr>
                <w:rFonts w:ascii="Cambria" w:hAnsi="Cambria" w:cs="Cambria"/>
                <w:color w:val="000000" w:themeColor="text1"/>
                <w:sz w:val="22"/>
                <w:lang w:val="hy-AM"/>
              </w:rPr>
              <w:t>бланка</w:t>
            </w:r>
            <w:r w:rsidRPr="000F6DCC">
              <w:rPr>
                <w:color w:val="000000" w:themeColor="text1"/>
                <w:sz w:val="22"/>
                <w:lang w:val="hy-AM"/>
              </w:rPr>
              <w:t xml:space="preserve"> </w:t>
            </w:r>
            <w:r w:rsidRPr="000F6DCC">
              <w:rPr>
                <w:rFonts w:ascii="Cambria" w:hAnsi="Cambria" w:cs="Cambria"/>
                <w:color w:val="000000" w:themeColor="text1"/>
                <w:sz w:val="22"/>
                <w:lang w:val="hy-AM"/>
              </w:rPr>
              <w:t>результатов</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автоматического</w:t>
            </w:r>
            <w:r w:rsidRPr="000F6DCC">
              <w:rPr>
                <w:color w:val="000000" w:themeColor="text1"/>
                <w:sz w:val="22"/>
                <w:lang w:val="hy-AM"/>
              </w:rPr>
              <w:t xml:space="preserve"> </w:t>
            </w:r>
            <w:r w:rsidRPr="000F6DCC">
              <w:rPr>
                <w:rFonts w:ascii="Cambria" w:hAnsi="Cambria" w:cs="Cambria"/>
                <w:color w:val="000000" w:themeColor="text1"/>
                <w:sz w:val="22"/>
                <w:lang w:val="hy-AM"/>
              </w:rPr>
              <w:t>экспорта</w:t>
            </w:r>
            <w:r w:rsidRPr="000F6DCC">
              <w:rPr>
                <w:color w:val="000000" w:themeColor="text1"/>
                <w:sz w:val="22"/>
                <w:lang w:val="hy-AM"/>
              </w:rPr>
              <w:t xml:space="preserve"> </w:t>
            </w:r>
            <w:r w:rsidRPr="000F6DCC">
              <w:rPr>
                <w:rFonts w:ascii="Cambria" w:hAnsi="Cambria" w:cs="Cambria"/>
                <w:color w:val="000000" w:themeColor="text1"/>
                <w:sz w:val="22"/>
                <w:lang w:val="hy-AM"/>
              </w:rPr>
              <w:t>результатов</w:t>
            </w:r>
            <w:r w:rsidRPr="000F6DCC">
              <w:rPr>
                <w:color w:val="000000" w:themeColor="text1"/>
                <w:sz w:val="22"/>
                <w:lang w:val="hy-AM"/>
              </w:rPr>
              <w:t xml:space="preserve"> </w:t>
            </w:r>
            <w:r w:rsidRPr="000F6DCC">
              <w:rPr>
                <w:rFonts w:ascii="Cambria" w:hAnsi="Cambria" w:cs="Cambria"/>
                <w:color w:val="000000" w:themeColor="text1"/>
                <w:sz w:val="22"/>
                <w:lang w:val="hy-AM"/>
              </w:rPr>
              <w:t>в</w:t>
            </w:r>
            <w:r w:rsidRPr="000F6DCC">
              <w:rPr>
                <w:color w:val="000000" w:themeColor="text1"/>
                <w:sz w:val="22"/>
                <w:lang w:val="hy-AM"/>
              </w:rPr>
              <w:t xml:space="preserve"> </w:t>
            </w:r>
            <w:r w:rsidRPr="000F6DCC">
              <w:rPr>
                <w:rFonts w:ascii="Cambria" w:hAnsi="Cambria" w:cs="Cambria"/>
                <w:color w:val="000000" w:themeColor="text1"/>
                <w:sz w:val="22"/>
                <w:lang w:val="hy-AM"/>
              </w:rPr>
              <w:t>больничную</w:t>
            </w:r>
            <w:r w:rsidRPr="000F6DCC">
              <w:rPr>
                <w:color w:val="000000" w:themeColor="text1"/>
                <w:sz w:val="22"/>
                <w:lang w:val="hy-AM"/>
              </w:rPr>
              <w:t xml:space="preserve"> </w:t>
            </w:r>
            <w:r w:rsidRPr="000F6DCC">
              <w:rPr>
                <w:rFonts w:ascii="Cambria" w:hAnsi="Cambria" w:cs="Cambria"/>
                <w:color w:val="000000" w:themeColor="text1"/>
                <w:sz w:val="22"/>
                <w:lang w:val="hy-AM"/>
              </w:rPr>
              <w:t>информационную</w:t>
            </w:r>
            <w:r w:rsidRPr="000F6DCC">
              <w:rPr>
                <w:color w:val="000000" w:themeColor="text1"/>
                <w:sz w:val="22"/>
                <w:lang w:val="hy-AM"/>
              </w:rPr>
              <w:t xml:space="preserve"> </w:t>
            </w:r>
            <w:r w:rsidRPr="000F6DCC">
              <w:rPr>
                <w:rFonts w:ascii="Cambria" w:hAnsi="Cambria" w:cs="Cambria"/>
                <w:color w:val="000000" w:themeColor="text1"/>
                <w:sz w:val="22"/>
                <w:lang w:val="hy-AM"/>
              </w:rPr>
              <w:t>систему</w:t>
            </w:r>
            <w:r w:rsidRPr="000F6DCC">
              <w:rPr>
                <w:color w:val="000000" w:themeColor="text1"/>
                <w:sz w:val="22"/>
                <w:lang w:val="hy-AM"/>
              </w:rPr>
              <w:t xml:space="preserve"> (HIS)</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Наличие</w:t>
            </w:r>
            <w:r w:rsidRPr="000F6DCC">
              <w:rPr>
                <w:color w:val="000000" w:themeColor="text1"/>
                <w:sz w:val="22"/>
                <w:lang w:val="hy-AM"/>
              </w:rPr>
              <w:t xml:space="preserve"> </w:t>
            </w:r>
            <w:r w:rsidRPr="000F6DCC">
              <w:rPr>
                <w:rFonts w:ascii="Cambria" w:hAnsi="Cambria" w:cs="Cambria"/>
                <w:color w:val="000000" w:themeColor="text1"/>
                <w:sz w:val="22"/>
                <w:lang w:val="hy-AM"/>
              </w:rPr>
              <w:t>массовой</w:t>
            </w:r>
            <w:r w:rsidRPr="000F6DCC">
              <w:rPr>
                <w:color w:val="000000" w:themeColor="text1"/>
                <w:sz w:val="22"/>
                <w:lang w:val="hy-AM"/>
              </w:rPr>
              <w:t xml:space="preserve"> </w:t>
            </w:r>
            <w:r w:rsidRPr="000F6DCC">
              <w:rPr>
                <w:rFonts w:ascii="Cambria" w:hAnsi="Cambria" w:cs="Cambria"/>
                <w:color w:val="000000" w:themeColor="text1"/>
                <w:sz w:val="22"/>
                <w:lang w:val="hy-AM"/>
              </w:rPr>
              <w:t>печати</w:t>
            </w:r>
            <w:r w:rsidRPr="000F6DCC">
              <w:rPr>
                <w:color w:val="000000" w:themeColor="text1"/>
                <w:sz w:val="22"/>
                <w:lang w:val="hy-AM"/>
              </w:rPr>
              <w:t xml:space="preserve"> </w:t>
            </w:r>
            <w:r w:rsidRPr="000F6DCC">
              <w:rPr>
                <w:rFonts w:ascii="Cambria" w:hAnsi="Cambria" w:cs="Cambria"/>
                <w:color w:val="000000" w:themeColor="text1"/>
                <w:sz w:val="22"/>
                <w:lang w:val="hy-AM"/>
              </w:rPr>
              <w:t>результатов</w:t>
            </w:r>
            <w:r w:rsidRPr="000F6DCC">
              <w:rPr>
                <w:color w:val="000000" w:themeColor="text1"/>
                <w:sz w:val="22"/>
                <w:lang w:val="hy-AM"/>
              </w:rPr>
              <w:t xml:space="preserve"> </w:t>
            </w:r>
            <w:r w:rsidRPr="000F6DCC">
              <w:rPr>
                <w:rFonts w:ascii="Cambria" w:hAnsi="Cambria" w:cs="Cambria"/>
                <w:color w:val="000000" w:themeColor="text1"/>
                <w:sz w:val="22"/>
                <w:lang w:val="hy-AM"/>
              </w:rPr>
              <w:t>исследований</w:t>
            </w:r>
            <w:r w:rsidRPr="000F6DCC">
              <w:rPr>
                <w:color w:val="000000" w:themeColor="text1"/>
                <w:sz w:val="22"/>
                <w:lang w:val="hy-AM"/>
              </w:rPr>
              <w:t xml:space="preserve"> </w:t>
            </w:r>
            <w:r w:rsidRPr="000F6DCC">
              <w:rPr>
                <w:rFonts w:ascii="Cambria" w:hAnsi="Cambria" w:cs="Cambria"/>
                <w:color w:val="000000" w:themeColor="text1"/>
                <w:sz w:val="22"/>
                <w:lang w:val="hy-AM"/>
              </w:rPr>
              <w:t>по</w:t>
            </w:r>
            <w:r w:rsidRPr="000F6DCC">
              <w:rPr>
                <w:color w:val="000000" w:themeColor="text1"/>
                <w:sz w:val="22"/>
                <w:lang w:val="hy-AM"/>
              </w:rPr>
              <w:t xml:space="preserve"> </w:t>
            </w:r>
            <w:r w:rsidRPr="000F6DCC">
              <w:rPr>
                <w:rFonts w:ascii="Cambria" w:hAnsi="Cambria" w:cs="Cambria"/>
                <w:color w:val="000000" w:themeColor="text1"/>
                <w:sz w:val="22"/>
                <w:lang w:val="hy-AM"/>
              </w:rPr>
              <w:t>месту</w:t>
            </w:r>
            <w:r w:rsidRPr="000F6DCC">
              <w:rPr>
                <w:color w:val="000000" w:themeColor="text1"/>
                <w:sz w:val="22"/>
                <w:lang w:val="hy-AM"/>
              </w:rPr>
              <w:t xml:space="preserve"> </w:t>
            </w:r>
            <w:r w:rsidRPr="000F6DCC">
              <w:rPr>
                <w:rFonts w:ascii="Cambria" w:hAnsi="Cambria" w:cs="Cambria"/>
                <w:color w:val="000000" w:themeColor="text1"/>
                <w:sz w:val="22"/>
                <w:lang w:val="hy-AM"/>
              </w:rPr>
              <w:t>регистрации</w:t>
            </w:r>
            <w:r w:rsidRPr="000F6DCC">
              <w:rPr>
                <w:color w:val="000000" w:themeColor="text1"/>
                <w:sz w:val="22"/>
                <w:lang w:val="hy-AM"/>
              </w:rPr>
              <w:t xml:space="preserve">, </w:t>
            </w:r>
            <w:r w:rsidRPr="000F6DCC">
              <w:rPr>
                <w:rFonts w:ascii="Cambria" w:hAnsi="Cambria" w:cs="Cambria"/>
                <w:color w:val="000000" w:themeColor="text1"/>
                <w:sz w:val="22"/>
                <w:lang w:val="hy-AM"/>
              </w:rPr>
              <w:t>направившему</w:t>
            </w:r>
            <w:r w:rsidRPr="000F6DCC">
              <w:rPr>
                <w:color w:val="000000" w:themeColor="text1"/>
                <w:sz w:val="22"/>
                <w:lang w:val="hy-AM"/>
              </w:rPr>
              <w:t xml:space="preserve"> </w:t>
            </w:r>
            <w:r w:rsidRPr="000F6DCC">
              <w:rPr>
                <w:rFonts w:ascii="Cambria" w:hAnsi="Cambria" w:cs="Cambria"/>
                <w:color w:val="000000" w:themeColor="text1"/>
                <w:sz w:val="22"/>
                <w:lang w:val="hy-AM"/>
              </w:rPr>
              <w:t>врачу</w:t>
            </w:r>
            <w:r w:rsidRPr="000F6DCC">
              <w:rPr>
                <w:color w:val="000000" w:themeColor="text1"/>
                <w:sz w:val="22"/>
                <w:lang w:val="hy-AM"/>
              </w:rPr>
              <w:t xml:space="preserve"> </w:t>
            </w:r>
            <w:r w:rsidRPr="000F6DCC">
              <w:rPr>
                <w:rFonts w:ascii="Cambria" w:hAnsi="Cambria" w:cs="Cambria"/>
                <w:color w:val="000000" w:themeColor="text1"/>
                <w:sz w:val="22"/>
                <w:lang w:val="hy-AM"/>
              </w:rPr>
              <w:t>и</w:t>
            </w:r>
            <w:r w:rsidRPr="000F6DCC">
              <w:rPr>
                <w:color w:val="000000" w:themeColor="text1"/>
                <w:sz w:val="22"/>
                <w:lang w:val="hy-AM"/>
              </w:rPr>
              <w:t xml:space="preserve"> </w:t>
            </w:r>
            <w:r w:rsidRPr="000F6DCC">
              <w:rPr>
                <w:rFonts w:ascii="Cambria" w:hAnsi="Cambria" w:cs="Cambria"/>
                <w:color w:val="000000" w:themeColor="text1"/>
                <w:sz w:val="22"/>
                <w:lang w:val="hy-AM"/>
              </w:rPr>
              <w:t>направившей</w:t>
            </w:r>
            <w:r w:rsidRPr="000F6DCC">
              <w:rPr>
                <w:color w:val="000000" w:themeColor="text1"/>
                <w:sz w:val="22"/>
                <w:lang w:val="hy-AM"/>
              </w:rPr>
              <w:t xml:space="preserve"> </w:t>
            </w:r>
            <w:r w:rsidRPr="000F6DCC">
              <w:rPr>
                <w:rFonts w:ascii="Cambria" w:hAnsi="Cambria" w:cs="Cambria"/>
                <w:color w:val="000000" w:themeColor="text1"/>
                <w:sz w:val="22"/>
                <w:lang w:val="hy-AM"/>
              </w:rPr>
              <w:t>организации</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Наличие</w:t>
            </w:r>
            <w:r w:rsidRPr="000F6DCC">
              <w:rPr>
                <w:color w:val="000000" w:themeColor="text1"/>
                <w:sz w:val="22"/>
                <w:lang w:val="hy-AM"/>
              </w:rPr>
              <w:t xml:space="preserve"> </w:t>
            </w:r>
            <w:r w:rsidRPr="000F6DCC">
              <w:rPr>
                <w:rFonts w:ascii="Cambria" w:hAnsi="Cambria" w:cs="Cambria"/>
                <w:color w:val="000000" w:themeColor="text1"/>
                <w:sz w:val="22"/>
                <w:lang w:val="hy-AM"/>
              </w:rPr>
              <w:t>возможностей</w:t>
            </w:r>
            <w:r w:rsidRPr="000F6DCC">
              <w:rPr>
                <w:color w:val="000000" w:themeColor="text1"/>
                <w:sz w:val="22"/>
                <w:lang w:val="hy-AM"/>
              </w:rPr>
              <w:t xml:space="preserve"> </w:t>
            </w:r>
            <w:r w:rsidRPr="000F6DCC">
              <w:rPr>
                <w:rFonts w:ascii="Cambria" w:hAnsi="Cambria" w:cs="Cambria"/>
                <w:color w:val="000000" w:themeColor="text1"/>
                <w:sz w:val="22"/>
                <w:lang w:val="hy-AM"/>
              </w:rPr>
              <w:t>управления</w:t>
            </w:r>
            <w:r w:rsidRPr="000F6DCC">
              <w:rPr>
                <w:color w:val="000000" w:themeColor="text1"/>
                <w:sz w:val="22"/>
                <w:lang w:val="hy-AM"/>
              </w:rPr>
              <w:t xml:space="preserve"> </w:t>
            </w:r>
            <w:r w:rsidRPr="000F6DCC">
              <w:rPr>
                <w:rFonts w:ascii="Cambria" w:hAnsi="Cambria" w:cs="Cambria"/>
                <w:color w:val="000000" w:themeColor="text1"/>
                <w:sz w:val="22"/>
                <w:lang w:val="hy-AM"/>
              </w:rPr>
              <w:t>базой</w:t>
            </w:r>
            <w:r w:rsidRPr="000F6DCC">
              <w:rPr>
                <w:color w:val="000000" w:themeColor="text1"/>
                <w:sz w:val="22"/>
                <w:lang w:val="hy-AM"/>
              </w:rPr>
              <w:t xml:space="preserve"> </w:t>
            </w:r>
            <w:r w:rsidRPr="000F6DCC">
              <w:rPr>
                <w:rFonts w:ascii="Cambria" w:hAnsi="Cambria" w:cs="Cambria"/>
                <w:color w:val="000000" w:themeColor="text1"/>
                <w:sz w:val="22"/>
                <w:lang w:val="hy-AM"/>
              </w:rPr>
              <w:t>данных</w:t>
            </w:r>
            <w:r w:rsidRPr="000F6DCC">
              <w:rPr>
                <w:color w:val="000000" w:themeColor="text1"/>
                <w:sz w:val="22"/>
                <w:lang w:val="hy-AM"/>
              </w:rPr>
              <w:t xml:space="preserve"> </w:t>
            </w:r>
            <w:r w:rsidRPr="000F6DCC">
              <w:rPr>
                <w:rFonts w:ascii="Cambria" w:hAnsi="Cambria" w:cs="Cambria"/>
                <w:color w:val="000000" w:themeColor="text1"/>
                <w:sz w:val="22"/>
                <w:lang w:val="hy-AM"/>
              </w:rPr>
              <w:t>сотрудников</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Наличие</w:t>
            </w:r>
            <w:r w:rsidRPr="000F6DCC">
              <w:rPr>
                <w:color w:val="000000" w:themeColor="text1"/>
                <w:sz w:val="22"/>
                <w:lang w:val="hy-AM"/>
              </w:rPr>
              <w:t xml:space="preserve"> </w:t>
            </w:r>
            <w:r w:rsidRPr="000F6DCC">
              <w:rPr>
                <w:rFonts w:ascii="Cambria" w:hAnsi="Cambria" w:cs="Cambria"/>
                <w:color w:val="000000" w:themeColor="text1"/>
                <w:sz w:val="22"/>
                <w:lang w:val="hy-AM"/>
              </w:rPr>
              <w:t>возможности</w:t>
            </w:r>
            <w:r w:rsidRPr="000F6DCC">
              <w:rPr>
                <w:color w:val="000000" w:themeColor="text1"/>
                <w:sz w:val="22"/>
                <w:lang w:val="hy-AM"/>
              </w:rPr>
              <w:t xml:space="preserve"> </w:t>
            </w:r>
            <w:r w:rsidRPr="000F6DCC">
              <w:rPr>
                <w:rFonts w:ascii="Cambria" w:hAnsi="Cambria" w:cs="Cambria"/>
                <w:color w:val="000000" w:themeColor="text1"/>
                <w:sz w:val="22"/>
                <w:lang w:val="hy-AM"/>
              </w:rPr>
              <w:t>ведения</w:t>
            </w:r>
            <w:r w:rsidRPr="000F6DCC">
              <w:rPr>
                <w:color w:val="000000" w:themeColor="text1"/>
                <w:sz w:val="22"/>
                <w:lang w:val="hy-AM"/>
              </w:rPr>
              <w:t xml:space="preserve"> </w:t>
            </w:r>
            <w:r w:rsidRPr="000F6DCC">
              <w:rPr>
                <w:rFonts w:ascii="Cambria" w:hAnsi="Cambria" w:cs="Cambria"/>
                <w:color w:val="000000" w:themeColor="text1"/>
                <w:sz w:val="22"/>
                <w:lang w:val="hy-AM"/>
              </w:rPr>
              <w:t>истории</w:t>
            </w:r>
            <w:r w:rsidRPr="000F6DCC">
              <w:rPr>
                <w:color w:val="000000" w:themeColor="text1"/>
                <w:sz w:val="22"/>
                <w:lang w:val="hy-AM"/>
              </w:rPr>
              <w:t xml:space="preserve"> </w:t>
            </w:r>
            <w:r w:rsidRPr="000F6DCC">
              <w:rPr>
                <w:rFonts w:ascii="Cambria" w:hAnsi="Cambria" w:cs="Cambria"/>
                <w:color w:val="000000" w:themeColor="text1"/>
                <w:sz w:val="22"/>
                <w:lang w:val="hy-AM"/>
              </w:rPr>
              <w:t>всех</w:t>
            </w:r>
            <w:r w:rsidRPr="000F6DCC">
              <w:rPr>
                <w:color w:val="000000" w:themeColor="text1"/>
                <w:sz w:val="22"/>
                <w:lang w:val="hy-AM"/>
              </w:rPr>
              <w:t xml:space="preserve"> </w:t>
            </w:r>
            <w:r w:rsidRPr="000F6DCC">
              <w:rPr>
                <w:rFonts w:ascii="Cambria" w:hAnsi="Cambria" w:cs="Cambria"/>
                <w:color w:val="000000" w:themeColor="text1"/>
                <w:sz w:val="22"/>
                <w:lang w:val="hy-AM"/>
              </w:rPr>
              <w:t>действий</w:t>
            </w:r>
            <w:r w:rsidRPr="000F6DCC">
              <w:rPr>
                <w:color w:val="000000" w:themeColor="text1"/>
                <w:sz w:val="22"/>
                <w:lang w:val="hy-AM"/>
              </w:rPr>
              <w:t xml:space="preserve"> </w:t>
            </w:r>
            <w:r w:rsidRPr="000F6DCC">
              <w:rPr>
                <w:rFonts w:ascii="Cambria" w:hAnsi="Cambria" w:cs="Cambria"/>
                <w:color w:val="000000" w:themeColor="text1"/>
                <w:sz w:val="22"/>
                <w:lang w:val="hy-AM"/>
              </w:rPr>
              <w:t>сотрудников</w:t>
            </w:r>
            <w:r w:rsidRPr="000F6DCC">
              <w:rPr>
                <w:color w:val="000000" w:themeColor="text1"/>
                <w:sz w:val="22"/>
                <w:lang w:val="hy-AM"/>
              </w:rPr>
              <w:t xml:space="preserve"> </w:t>
            </w:r>
            <w:r w:rsidRPr="000F6DCC">
              <w:rPr>
                <w:rFonts w:ascii="Cambria" w:hAnsi="Cambria" w:cs="Cambria"/>
                <w:color w:val="000000" w:themeColor="text1"/>
                <w:sz w:val="22"/>
                <w:lang w:val="hy-AM"/>
              </w:rPr>
              <w:t>в</w:t>
            </w:r>
            <w:r w:rsidRPr="000F6DCC">
              <w:rPr>
                <w:color w:val="000000" w:themeColor="text1"/>
                <w:sz w:val="22"/>
                <w:lang w:val="hy-AM"/>
              </w:rPr>
              <w:t xml:space="preserve"> </w:t>
            </w:r>
            <w:r w:rsidRPr="000F6DCC">
              <w:rPr>
                <w:rFonts w:ascii="Cambria" w:hAnsi="Cambria" w:cs="Cambria"/>
                <w:color w:val="000000" w:themeColor="text1"/>
                <w:sz w:val="22"/>
                <w:lang w:val="hy-AM"/>
              </w:rPr>
              <w:t>системе</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создания</w:t>
            </w:r>
            <w:r w:rsidRPr="000F6DCC">
              <w:rPr>
                <w:color w:val="000000" w:themeColor="text1"/>
                <w:sz w:val="22"/>
                <w:lang w:val="hy-AM"/>
              </w:rPr>
              <w:t xml:space="preserve"> </w:t>
            </w:r>
            <w:r w:rsidRPr="000F6DCC">
              <w:rPr>
                <w:rFonts w:ascii="Cambria" w:hAnsi="Cambria" w:cs="Cambria"/>
                <w:color w:val="000000" w:themeColor="text1"/>
                <w:sz w:val="22"/>
                <w:lang w:val="hy-AM"/>
              </w:rPr>
              <w:t>групп</w:t>
            </w:r>
            <w:r w:rsidRPr="000F6DCC">
              <w:rPr>
                <w:color w:val="000000" w:themeColor="text1"/>
                <w:sz w:val="22"/>
                <w:lang w:val="hy-AM"/>
              </w:rPr>
              <w:t xml:space="preserve"> </w:t>
            </w:r>
            <w:r w:rsidRPr="000F6DCC">
              <w:rPr>
                <w:rFonts w:ascii="Cambria" w:hAnsi="Cambria" w:cs="Cambria"/>
                <w:color w:val="000000" w:themeColor="text1"/>
                <w:sz w:val="22"/>
                <w:lang w:val="hy-AM"/>
              </w:rPr>
              <w:t>пользователей</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Функциональность</w:t>
            </w:r>
            <w:r w:rsidRPr="000F6DCC">
              <w:rPr>
                <w:color w:val="000000" w:themeColor="text1"/>
                <w:sz w:val="22"/>
                <w:lang w:val="hy-AM"/>
              </w:rPr>
              <w:t xml:space="preserve"> </w:t>
            </w:r>
            <w:r w:rsidRPr="000F6DCC">
              <w:rPr>
                <w:rFonts w:ascii="Cambria" w:hAnsi="Cambria" w:cs="Cambria"/>
                <w:color w:val="000000" w:themeColor="text1"/>
                <w:sz w:val="22"/>
                <w:lang w:val="hy-AM"/>
              </w:rPr>
              <w:t>программного</w:t>
            </w:r>
            <w:r w:rsidRPr="000F6DCC">
              <w:rPr>
                <w:color w:val="000000" w:themeColor="text1"/>
                <w:sz w:val="22"/>
                <w:lang w:val="hy-AM"/>
              </w:rPr>
              <w:t xml:space="preserve"> </w:t>
            </w:r>
            <w:r w:rsidRPr="000F6DCC">
              <w:rPr>
                <w:rFonts w:ascii="Cambria" w:hAnsi="Cambria" w:cs="Cambria"/>
                <w:color w:val="000000" w:themeColor="text1"/>
                <w:sz w:val="22"/>
                <w:lang w:val="hy-AM"/>
              </w:rPr>
              <w:t>обеспечения</w:t>
            </w:r>
            <w:r w:rsidRPr="000F6DCC">
              <w:rPr>
                <w:color w:val="000000" w:themeColor="text1"/>
                <w:sz w:val="22"/>
                <w:lang w:val="hy-AM"/>
              </w:rPr>
              <w:t xml:space="preserve"> </w:t>
            </w:r>
            <w:r w:rsidRPr="000F6DCC">
              <w:rPr>
                <w:rFonts w:ascii="Cambria" w:hAnsi="Cambria" w:cs="Cambria"/>
                <w:color w:val="000000" w:themeColor="text1"/>
                <w:sz w:val="22"/>
                <w:lang w:val="hy-AM"/>
              </w:rPr>
              <w:t>должна</w:t>
            </w:r>
            <w:r w:rsidRPr="000F6DCC">
              <w:rPr>
                <w:color w:val="000000" w:themeColor="text1"/>
                <w:sz w:val="22"/>
                <w:lang w:val="hy-AM"/>
              </w:rPr>
              <w:t xml:space="preserve"> </w:t>
            </w:r>
            <w:r w:rsidRPr="000F6DCC">
              <w:rPr>
                <w:rFonts w:ascii="Cambria" w:hAnsi="Cambria" w:cs="Cambria"/>
                <w:color w:val="000000" w:themeColor="text1"/>
                <w:sz w:val="22"/>
                <w:lang w:val="hy-AM"/>
              </w:rPr>
              <w:t>соответствовать</w:t>
            </w:r>
            <w:r w:rsidRPr="000F6DCC">
              <w:rPr>
                <w:color w:val="000000" w:themeColor="text1"/>
                <w:sz w:val="22"/>
                <w:lang w:val="hy-AM"/>
              </w:rPr>
              <w:t xml:space="preserve"> </w:t>
            </w:r>
            <w:r w:rsidRPr="000F6DCC">
              <w:rPr>
                <w:rFonts w:ascii="Cambria" w:hAnsi="Cambria" w:cs="Cambria"/>
                <w:color w:val="000000" w:themeColor="text1"/>
                <w:sz w:val="22"/>
                <w:lang w:val="hy-AM"/>
              </w:rPr>
              <w:t>требованиям</w:t>
            </w:r>
            <w:r w:rsidRPr="000F6DCC">
              <w:rPr>
                <w:color w:val="000000" w:themeColor="text1"/>
                <w:sz w:val="22"/>
                <w:lang w:val="hy-AM"/>
              </w:rPr>
              <w:t xml:space="preserve"> ISO 15189.</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создания</w:t>
            </w:r>
            <w:r w:rsidRPr="000F6DCC">
              <w:rPr>
                <w:color w:val="000000" w:themeColor="text1"/>
                <w:sz w:val="22"/>
                <w:lang w:val="hy-AM"/>
              </w:rPr>
              <w:t xml:space="preserve"> </w:t>
            </w:r>
            <w:r w:rsidRPr="000F6DCC">
              <w:rPr>
                <w:rFonts w:ascii="Cambria" w:hAnsi="Cambria" w:cs="Cambria"/>
                <w:color w:val="000000" w:themeColor="text1"/>
                <w:sz w:val="22"/>
                <w:lang w:val="hy-AM"/>
              </w:rPr>
              <w:t>и</w:t>
            </w:r>
            <w:r w:rsidRPr="000F6DCC">
              <w:rPr>
                <w:color w:val="000000" w:themeColor="text1"/>
                <w:sz w:val="22"/>
                <w:lang w:val="hy-AM"/>
              </w:rPr>
              <w:t xml:space="preserve"> </w:t>
            </w:r>
            <w:r w:rsidRPr="000F6DCC">
              <w:rPr>
                <w:rFonts w:ascii="Cambria" w:hAnsi="Cambria" w:cs="Cambria"/>
                <w:color w:val="000000" w:themeColor="text1"/>
                <w:sz w:val="22"/>
                <w:lang w:val="hy-AM"/>
              </w:rPr>
              <w:t>экспорта</w:t>
            </w:r>
            <w:r w:rsidRPr="000F6DCC">
              <w:rPr>
                <w:color w:val="000000" w:themeColor="text1"/>
                <w:sz w:val="22"/>
                <w:lang w:val="hy-AM"/>
              </w:rPr>
              <w:t xml:space="preserve"> </w:t>
            </w:r>
            <w:r w:rsidRPr="000F6DCC">
              <w:rPr>
                <w:rFonts w:ascii="Cambria" w:hAnsi="Cambria" w:cs="Cambria"/>
                <w:color w:val="000000" w:themeColor="text1"/>
                <w:sz w:val="22"/>
                <w:lang w:val="hy-AM"/>
              </w:rPr>
              <w:t>отчетов</w:t>
            </w:r>
          </w:p>
          <w:p w:rsidR="00A04A7C" w:rsidRPr="000F6DCC" w:rsidRDefault="00A04A7C" w:rsidP="00BB01B0">
            <w:pPr>
              <w:pStyle w:val="ListParagraph"/>
              <w:rPr>
                <w:color w:val="000000" w:themeColor="text1"/>
                <w:sz w:val="22"/>
                <w:lang w:val="hy-AM"/>
              </w:rPr>
            </w:pPr>
          </w:p>
          <w:p w:rsidR="00A04A7C" w:rsidRPr="000F6DCC" w:rsidRDefault="00A04A7C" w:rsidP="00BB01B0">
            <w:pPr>
              <w:rPr>
                <w:color w:val="000000" w:themeColor="text1"/>
                <w:sz w:val="22"/>
                <w:lang w:val="hy-AM"/>
              </w:rPr>
            </w:pPr>
            <w:r w:rsidRPr="000F6DCC">
              <w:rPr>
                <w:color w:val="000000" w:themeColor="text1"/>
                <w:sz w:val="22"/>
                <w:lang w:val="hy-AM"/>
              </w:rPr>
              <w:t xml:space="preserve">Перечень требований к программному обеспечению для обмена данными между лабораторным оборудованием </w:t>
            </w:r>
            <w:r w:rsidRPr="000F6DCC">
              <w:rPr>
                <w:color w:val="000000" w:themeColor="text1"/>
                <w:sz w:val="22"/>
                <w:lang w:val="hy-AM"/>
              </w:rPr>
              <w:lastRenderedPageBreak/>
              <w:t>и лабораторной информационной системой</w:t>
            </w:r>
          </w:p>
          <w:p w:rsidR="00A04A7C" w:rsidRPr="000F6DCC" w:rsidRDefault="00A04A7C" w:rsidP="00BB01B0">
            <w:pPr>
              <w:pStyle w:val="ListParagraph"/>
              <w:numPr>
                <w:ilvl w:val="0"/>
                <w:numId w:val="37"/>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автоматической</w:t>
            </w:r>
            <w:r w:rsidRPr="000F6DCC">
              <w:rPr>
                <w:color w:val="000000" w:themeColor="text1"/>
                <w:sz w:val="22"/>
                <w:lang w:val="hy-AM"/>
              </w:rPr>
              <w:t xml:space="preserve"> </w:t>
            </w:r>
            <w:r w:rsidRPr="000F6DCC">
              <w:rPr>
                <w:rFonts w:ascii="Cambria" w:hAnsi="Cambria" w:cs="Cambria"/>
                <w:color w:val="000000" w:themeColor="text1"/>
                <w:sz w:val="22"/>
                <w:lang w:val="hy-AM"/>
              </w:rPr>
              <w:t>загрузки</w:t>
            </w:r>
            <w:r w:rsidRPr="000F6DCC">
              <w:rPr>
                <w:color w:val="000000" w:themeColor="text1"/>
                <w:sz w:val="22"/>
                <w:lang w:val="hy-AM"/>
              </w:rPr>
              <w:t xml:space="preserve"> </w:t>
            </w:r>
            <w:r w:rsidRPr="000F6DCC">
              <w:rPr>
                <w:rFonts w:ascii="Cambria" w:hAnsi="Cambria" w:cs="Cambria"/>
                <w:color w:val="000000" w:themeColor="text1"/>
                <w:sz w:val="22"/>
                <w:lang w:val="hy-AM"/>
              </w:rPr>
              <w:t>задач</w:t>
            </w:r>
            <w:r w:rsidRPr="000F6DCC">
              <w:rPr>
                <w:color w:val="000000" w:themeColor="text1"/>
                <w:sz w:val="22"/>
                <w:lang w:val="hy-AM"/>
              </w:rPr>
              <w:t xml:space="preserve"> </w:t>
            </w:r>
            <w:r w:rsidRPr="000F6DCC">
              <w:rPr>
                <w:rFonts w:ascii="Cambria" w:hAnsi="Cambria" w:cs="Cambria"/>
                <w:color w:val="000000" w:themeColor="text1"/>
                <w:sz w:val="22"/>
                <w:lang w:val="hy-AM"/>
              </w:rPr>
              <w:t>в</w:t>
            </w:r>
            <w:r w:rsidRPr="000F6DCC">
              <w:rPr>
                <w:color w:val="000000" w:themeColor="text1"/>
                <w:sz w:val="22"/>
                <w:lang w:val="hy-AM"/>
              </w:rPr>
              <w:t xml:space="preserve"> </w:t>
            </w:r>
            <w:r w:rsidRPr="000F6DCC">
              <w:rPr>
                <w:rFonts w:ascii="Cambria" w:hAnsi="Cambria" w:cs="Cambria"/>
                <w:color w:val="000000" w:themeColor="text1"/>
                <w:sz w:val="22"/>
                <w:lang w:val="hy-AM"/>
              </w:rPr>
              <w:t>анализатор</w:t>
            </w:r>
            <w:r w:rsidRPr="000F6DCC">
              <w:rPr>
                <w:color w:val="000000" w:themeColor="text1"/>
                <w:sz w:val="22"/>
                <w:lang w:val="hy-AM"/>
              </w:rPr>
              <w:t xml:space="preserve"> </w:t>
            </w:r>
            <w:r w:rsidRPr="000F6DCC">
              <w:rPr>
                <w:rFonts w:ascii="Cambria" w:hAnsi="Cambria" w:cs="Cambria"/>
                <w:color w:val="000000" w:themeColor="text1"/>
                <w:sz w:val="22"/>
                <w:lang w:val="hy-AM"/>
              </w:rPr>
              <w:t>по</w:t>
            </w:r>
            <w:r w:rsidRPr="000F6DCC">
              <w:rPr>
                <w:color w:val="000000" w:themeColor="text1"/>
                <w:sz w:val="22"/>
                <w:lang w:val="hy-AM"/>
              </w:rPr>
              <w:t xml:space="preserve"> </w:t>
            </w:r>
            <w:r w:rsidRPr="000F6DCC">
              <w:rPr>
                <w:rFonts w:ascii="Cambria" w:hAnsi="Cambria" w:cs="Cambria"/>
                <w:color w:val="000000" w:themeColor="text1"/>
                <w:sz w:val="22"/>
                <w:lang w:val="hy-AM"/>
              </w:rPr>
              <w:t>назначению</w:t>
            </w:r>
          </w:p>
          <w:p w:rsidR="00A04A7C" w:rsidRPr="000F6DCC" w:rsidRDefault="00A04A7C" w:rsidP="00BB01B0">
            <w:pPr>
              <w:pStyle w:val="ListParagraph"/>
              <w:numPr>
                <w:ilvl w:val="0"/>
                <w:numId w:val="37"/>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автоматической</w:t>
            </w:r>
            <w:r w:rsidRPr="000F6DCC">
              <w:rPr>
                <w:color w:val="000000" w:themeColor="text1"/>
                <w:sz w:val="22"/>
                <w:lang w:val="hy-AM"/>
              </w:rPr>
              <w:t xml:space="preserve"> </w:t>
            </w:r>
            <w:r w:rsidRPr="000F6DCC">
              <w:rPr>
                <w:rFonts w:ascii="Cambria" w:hAnsi="Cambria" w:cs="Cambria"/>
                <w:color w:val="000000" w:themeColor="text1"/>
                <w:sz w:val="22"/>
                <w:lang w:val="hy-AM"/>
              </w:rPr>
              <w:t>загрузки</w:t>
            </w:r>
            <w:r w:rsidRPr="000F6DCC">
              <w:rPr>
                <w:color w:val="000000" w:themeColor="text1"/>
                <w:sz w:val="22"/>
                <w:lang w:val="hy-AM"/>
              </w:rPr>
              <w:t xml:space="preserve"> </w:t>
            </w:r>
            <w:r w:rsidRPr="000F6DCC">
              <w:rPr>
                <w:rFonts w:ascii="Cambria" w:hAnsi="Cambria" w:cs="Cambria"/>
                <w:color w:val="000000" w:themeColor="text1"/>
                <w:sz w:val="22"/>
                <w:lang w:val="hy-AM"/>
              </w:rPr>
              <w:t>задач</w:t>
            </w:r>
            <w:r w:rsidRPr="000F6DCC">
              <w:rPr>
                <w:color w:val="000000" w:themeColor="text1"/>
                <w:sz w:val="22"/>
                <w:lang w:val="hy-AM"/>
              </w:rPr>
              <w:t xml:space="preserve"> </w:t>
            </w:r>
            <w:r w:rsidRPr="000F6DCC">
              <w:rPr>
                <w:rFonts w:ascii="Cambria" w:hAnsi="Cambria" w:cs="Cambria"/>
                <w:color w:val="000000" w:themeColor="text1"/>
                <w:sz w:val="22"/>
                <w:lang w:val="hy-AM"/>
              </w:rPr>
              <w:t>в</w:t>
            </w:r>
            <w:r w:rsidRPr="000F6DCC">
              <w:rPr>
                <w:color w:val="000000" w:themeColor="text1"/>
                <w:sz w:val="22"/>
                <w:lang w:val="hy-AM"/>
              </w:rPr>
              <w:t xml:space="preserve"> </w:t>
            </w:r>
            <w:r w:rsidRPr="000F6DCC">
              <w:rPr>
                <w:rFonts w:ascii="Cambria" w:hAnsi="Cambria" w:cs="Cambria"/>
                <w:color w:val="000000" w:themeColor="text1"/>
                <w:sz w:val="22"/>
                <w:lang w:val="hy-AM"/>
              </w:rPr>
              <w:t>анализатор</w:t>
            </w:r>
            <w:r w:rsidRPr="000F6DCC">
              <w:rPr>
                <w:color w:val="000000" w:themeColor="text1"/>
                <w:sz w:val="22"/>
                <w:lang w:val="hy-AM"/>
              </w:rPr>
              <w:t xml:space="preserve"> </w:t>
            </w:r>
            <w:r w:rsidRPr="000F6DCC">
              <w:rPr>
                <w:rFonts w:ascii="Cambria" w:hAnsi="Cambria" w:cs="Cambria"/>
                <w:color w:val="000000" w:themeColor="text1"/>
                <w:sz w:val="22"/>
                <w:lang w:val="hy-AM"/>
              </w:rPr>
              <w:t>на</w:t>
            </w:r>
            <w:r w:rsidRPr="000F6DCC">
              <w:rPr>
                <w:color w:val="000000" w:themeColor="text1"/>
                <w:sz w:val="22"/>
                <w:lang w:val="hy-AM"/>
              </w:rPr>
              <w:t xml:space="preserve"> </w:t>
            </w:r>
            <w:r w:rsidRPr="000F6DCC">
              <w:rPr>
                <w:rFonts w:ascii="Cambria" w:hAnsi="Cambria" w:cs="Cambria"/>
                <w:color w:val="000000" w:themeColor="text1"/>
                <w:sz w:val="22"/>
                <w:lang w:val="hy-AM"/>
              </w:rPr>
              <w:t>основе</w:t>
            </w:r>
            <w:r w:rsidRPr="000F6DCC">
              <w:rPr>
                <w:color w:val="000000" w:themeColor="text1"/>
                <w:sz w:val="22"/>
                <w:lang w:val="hy-AM"/>
              </w:rPr>
              <w:t xml:space="preserve"> </w:t>
            </w:r>
            <w:r w:rsidRPr="000F6DCC">
              <w:rPr>
                <w:rFonts w:ascii="Cambria" w:hAnsi="Cambria" w:cs="Cambria"/>
                <w:color w:val="000000" w:themeColor="text1"/>
                <w:sz w:val="22"/>
                <w:lang w:val="hy-AM"/>
              </w:rPr>
              <w:t>выборки</w:t>
            </w:r>
          </w:p>
          <w:p w:rsidR="00A04A7C" w:rsidRPr="000F6DCC" w:rsidRDefault="00A04A7C" w:rsidP="00BB01B0">
            <w:pPr>
              <w:pStyle w:val="ListParagraph"/>
              <w:numPr>
                <w:ilvl w:val="0"/>
                <w:numId w:val="37"/>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автоматической</w:t>
            </w:r>
            <w:r w:rsidRPr="000F6DCC">
              <w:rPr>
                <w:color w:val="000000" w:themeColor="text1"/>
                <w:sz w:val="22"/>
                <w:lang w:val="hy-AM"/>
              </w:rPr>
              <w:t xml:space="preserve"> </w:t>
            </w:r>
            <w:r w:rsidRPr="000F6DCC">
              <w:rPr>
                <w:rFonts w:ascii="Cambria" w:hAnsi="Cambria" w:cs="Cambria"/>
                <w:color w:val="000000" w:themeColor="text1"/>
                <w:sz w:val="22"/>
                <w:lang w:val="hy-AM"/>
              </w:rPr>
              <w:t>фиксации</w:t>
            </w:r>
            <w:r w:rsidRPr="000F6DCC">
              <w:rPr>
                <w:color w:val="000000" w:themeColor="text1"/>
                <w:sz w:val="22"/>
                <w:lang w:val="hy-AM"/>
              </w:rPr>
              <w:t xml:space="preserve"> </w:t>
            </w:r>
            <w:r w:rsidRPr="000F6DCC">
              <w:rPr>
                <w:rFonts w:ascii="Cambria" w:hAnsi="Cambria" w:cs="Cambria"/>
                <w:color w:val="000000" w:themeColor="text1"/>
                <w:sz w:val="22"/>
                <w:lang w:val="hy-AM"/>
              </w:rPr>
              <w:t>даты</w:t>
            </w:r>
            <w:r w:rsidRPr="000F6DCC">
              <w:rPr>
                <w:color w:val="000000" w:themeColor="text1"/>
                <w:sz w:val="22"/>
                <w:lang w:val="hy-AM"/>
              </w:rPr>
              <w:t xml:space="preserve"> </w:t>
            </w:r>
            <w:r w:rsidRPr="000F6DCC">
              <w:rPr>
                <w:rFonts w:ascii="Cambria" w:hAnsi="Cambria" w:cs="Cambria"/>
                <w:color w:val="000000" w:themeColor="text1"/>
                <w:sz w:val="22"/>
                <w:lang w:val="hy-AM"/>
              </w:rPr>
              <w:t>и</w:t>
            </w:r>
            <w:r w:rsidRPr="000F6DCC">
              <w:rPr>
                <w:color w:val="000000" w:themeColor="text1"/>
                <w:sz w:val="22"/>
                <w:lang w:val="hy-AM"/>
              </w:rPr>
              <w:t xml:space="preserve"> </w:t>
            </w:r>
            <w:r w:rsidRPr="000F6DCC">
              <w:rPr>
                <w:rFonts w:ascii="Cambria" w:hAnsi="Cambria" w:cs="Cambria"/>
                <w:color w:val="000000" w:themeColor="text1"/>
                <w:sz w:val="22"/>
                <w:lang w:val="hy-AM"/>
              </w:rPr>
              <w:t>времени</w:t>
            </w:r>
            <w:r w:rsidRPr="000F6DCC">
              <w:rPr>
                <w:color w:val="000000" w:themeColor="text1"/>
                <w:sz w:val="22"/>
                <w:lang w:val="hy-AM"/>
              </w:rPr>
              <w:t xml:space="preserve"> </w:t>
            </w:r>
            <w:r w:rsidRPr="000F6DCC">
              <w:rPr>
                <w:rFonts w:ascii="Cambria" w:hAnsi="Cambria" w:cs="Cambria"/>
                <w:color w:val="000000" w:themeColor="text1"/>
                <w:sz w:val="22"/>
                <w:lang w:val="hy-AM"/>
              </w:rPr>
              <w:t>начала</w:t>
            </w:r>
            <w:r w:rsidRPr="000F6DCC">
              <w:rPr>
                <w:color w:val="000000" w:themeColor="text1"/>
                <w:sz w:val="22"/>
                <w:lang w:val="hy-AM"/>
              </w:rPr>
              <w:t xml:space="preserve"> </w:t>
            </w:r>
            <w:r w:rsidRPr="000F6DCC">
              <w:rPr>
                <w:rFonts w:ascii="Cambria" w:hAnsi="Cambria" w:cs="Cambria"/>
                <w:color w:val="000000" w:themeColor="text1"/>
                <w:sz w:val="22"/>
                <w:lang w:val="hy-AM"/>
              </w:rPr>
              <w:t>аналитического</w:t>
            </w:r>
            <w:r w:rsidRPr="000F6DCC">
              <w:rPr>
                <w:color w:val="000000" w:themeColor="text1"/>
                <w:sz w:val="22"/>
                <w:lang w:val="hy-AM"/>
              </w:rPr>
              <w:t xml:space="preserve"> </w:t>
            </w:r>
            <w:r w:rsidRPr="000F6DCC">
              <w:rPr>
                <w:rFonts w:ascii="Cambria" w:hAnsi="Cambria" w:cs="Cambria"/>
                <w:color w:val="000000" w:themeColor="text1"/>
                <w:sz w:val="22"/>
                <w:lang w:val="hy-AM"/>
              </w:rPr>
              <w:t>процесса</w:t>
            </w:r>
          </w:p>
          <w:p w:rsidR="00A04A7C" w:rsidRPr="000F6DCC" w:rsidRDefault="00A04A7C" w:rsidP="00BB01B0">
            <w:pPr>
              <w:pStyle w:val="ListParagraph"/>
              <w:numPr>
                <w:ilvl w:val="0"/>
                <w:numId w:val="37"/>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загрузки</w:t>
            </w:r>
            <w:r w:rsidRPr="000F6DCC">
              <w:rPr>
                <w:color w:val="000000" w:themeColor="text1"/>
                <w:sz w:val="22"/>
                <w:lang w:val="hy-AM"/>
              </w:rPr>
              <w:t xml:space="preserve"> </w:t>
            </w:r>
            <w:r w:rsidRPr="000F6DCC">
              <w:rPr>
                <w:rFonts w:ascii="Cambria" w:hAnsi="Cambria" w:cs="Cambria"/>
                <w:color w:val="000000" w:themeColor="text1"/>
                <w:sz w:val="22"/>
                <w:lang w:val="hy-AM"/>
              </w:rPr>
              <w:t>результатов</w:t>
            </w:r>
            <w:r w:rsidRPr="000F6DCC">
              <w:rPr>
                <w:color w:val="000000" w:themeColor="text1"/>
                <w:sz w:val="22"/>
                <w:lang w:val="hy-AM"/>
              </w:rPr>
              <w:t xml:space="preserve"> </w:t>
            </w:r>
            <w:r w:rsidRPr="000F6DCC">
              <w:rPr>
                <w:rFonts w:ascii="Cambria" w:hAnsi="Cambria" w:cs="Cambria"/>
                <w:color w:val="000000" w:themeColor="text1"/>
                <w:sz w:val="22"/>
                <w:lang w:val="hy-AM"/>
              </w:rPr>
              <w:t>из</w:t>
            </w:r>
            <w:r w:rsidRPr="000F6DCC">
              <w:rPr>
                <w:color w:val="000000" w:themeColor="text1"/>
                <w:sz w:val="22"/>
                <w:lang w:val="hy-AM"/>
              </w:rPr>
              <w:t xml:space="preserve"> </w:t>
            </w:r>
            <w:r w:rsidRPr="000F6DCC">
              <w:rPr>
                <w:rFonts w:ascii="Cambria" w:hAnsi="Cambria" w:cs="Cambria"/>
                <w:color w:val="000000" w:themeColor="text1"/>
                <w:sz w:val="22"/>
                <w:lang w:val="hy-AM"/>
              </w:rPr>
              <w:t>анализатора</w:t>
            </w:r>
            <w:r w:rsidRPr="000F6DCC">
              <w:rPr>
                <w:color w:val="000000" w:themeColor="text1"/>
                <w:sz w:val="22"/>
                <w:lang w:val="hy-AM"/>
              </w:rPr>
              <w:t xml:space="preserve"> </w:t>
            </w:r>
            <w:r w:rsidRPr="000F6DCC">
              <w:rPr>
                <w:rFonts w:ascii="Cambria" w:hAnsi="Cambria" w:cs="Cambria"/>
                <w:color w:val="000000" w:themeColor="text1"/>
                <w:sz w:val="22"/>
                <w:lang w:val="hy-AM"/>
              </w:rPr>
              <w:t>после</w:t>
            </w:r>
            <w:r w:rsidRPr="000F6DCC">
              <w:rPr>
                <w:color w:val="000000" w:themeColor="text1"/>
                <w:sz w:val="22"/>
                <w:lang w:val="hy-AM"/>
              </w:rPr>
              <w:t xml:space="preserve"> </w:t>
            </w:r>
            <w:r w:rsidRPr="000F6DCC">
              <w:rPr>
                <w:rFonts w:ascii="Cambria" w:hAnsi="Cambria" w:cs="Cambria"/>
                <w:color w:val="000000" w:themeColor="text1"/>
                <w:sz w:val="22"/>
                <w:lang w:val="hy-AM"/>
              </w:rPr>
              <w:t>проверки</w:t>
            </w:r>
          </w:p>
          <w:p w:rsidR="00A04A7C" w:rsidRPr="000F6DCC" w:rsidRDefault="00A04A7C" w:rsidP="00BB01B0">
            <w:pPr>
              <w:pStyle w:val="ListParagraph"/>
              <w:numPr>
                <w:ilvl w:val="0"/>
                <w:numId w:val="37"/>
              </w:numPr>
              <w:spacing w:line="276" w:lineRule="auto"/>
              <w:contextualSpacing/>
              <w:rPr>
                <w:color w:val="000000" w:themeColor="text1"/>
                <w:sz w:val="22"/>
                <w:lang w:val="hy-AM"/>
              </w:rPr>
            </w:pPr>
            <w:r w:rsidRPr="000F6DCC">
              <w:rPr>
                <w:rFonts w:ascii="Cambria" w:hAnsi="Cambria" w:cs="Cambria"/>
                <w:color w:val="000000" w:themeColor="text1"/>
                <w:sz w:val="22"/>
                <w:lang w:val="hy-AM"/>
              </w:rPr>
              <w:t>Наличие</w:t>
            </w:r>
            <w:r w:rsidRPr="000F6DCC">
              <w:rPr>
                <w:color w:val="000000" w:themeColor="text1"/>
                <w:sz w:val="22"/>
                <w:lang w:val="hy-AM"/>
              </w:rPr>
              <w:t xml:space="preserve"> </w:t>
            </w:r>
            <w:r w:rsidRPr="000F6DCC">
              <w:rPr>
                <w:rFonts w:ascii="Cambria" w:hAnsi="Cambria" w:cs="Cambria"/>
                <w:color w:val="000000" w:themeColor="text1"/>
                <w:sz w:val="22"/>
                <w:lang w:val="hy-AM"/>
              </w:rPr>
              <w:t>возможности</w:t>
            </w:r>
            <w:r w:rsidRPr="000F6DCC">
              <w:rPr>
                <w:color w:val="000000" w:themeColor="text1"/>
                <w:sz w:val="22"/>
                <w:lang w:val="hy-AM"/>
              </w:rPr>
              <w:t xml:space="preserve"> </w:t>
            </w:r>
            <w:r w:rsidRPr="000F6DCC">
              <w:rPr>
                <w:rFonts w:ascii="Cambria" w:hAnsi="Cambria" w:cs="Cambria"/>
                <w:color w:val="000000" w:themeColor="text1"/>
                <w:sz w:val="22"/>
                <w:lang w:val="hy-AM"/>
              </w:rPr>
              <w:t>автоматической</w:t>
            </w:r>
            <w:r w:rsidRPr="000F6DCC">
              <w:rPr>
                <w:color w:val="000000" w:themeColor="text1"/>
                <w:sz w:val="22"/>
                <w:lang w:val="hy-AM"/>
              </w:rPr>
              <w:t xml:space="preserve"> </w:t>
            </w:r>
            <w:r w:rsidRPr="000F6DCC">
              <w:rPr>
                <w:rFonts w:ascii="Cambria" w:hAnsi="Cambria" w:cs="Cambria"/>
                <w:color w:val="000000" w:themeColor="text1"/>
                <w:sz w:val="22"/>
                <w:lang w:val="hy-AM"/>
              </w:rPr>
              <w:t>выгрузки</w:t>
            </w:r>
            <w:r w:rsidRPr="000F6DCC">
              <w:rPr>
                <w:color w:val="000000" w:themeColor="text1"/>
                <w:sz w:val="22"/>
                <w:lang w:val="hy-AM"/>
              </w:rPr>
              <w:t xml:space="preserve"> </w:t>
            </w:r>
            <w:r w:rsidRPr="000F6DCC">
              <w:rPr>
                <w:rFonts w:ascii="Cambria" w:hAnsi="Cambria" w:cs="Cambria"/>
                <w:color w:val="000000" w:themeColor="text1"/>
                <w:sz w:val="22"/>
                <w:lang w:val="hy-AM"/>
              </w:rPr>
              <w:t>результатов</w:t>
            </w:r>
            <w:r w:rsidRPr="000F6DCC">
              <w:rPr>
                <w:color w:val="000000" w:themeColor="text1"/>
                <w:sz w:val="22"/>
                <w:lang w:val="hy-AM"/>
              </w:rPr>
              <w:t xml:space="preserve"> </w:t>
            </w:r>
            <w:r w:rsidRPr="000F6DCC">
              <w:rPr>
                <w:rFonts w:ascii="Cambria" w:hAnsi="Cambria" w:cs="Cambria"/>
                <w:color w:val="000000" w:themeColor="text1"/>
                <w:sz w:val="22"/>
                <w:lang w:val="hy-AM"/>
              </w:rPr>
              <w:t>каждого</w:t>
            </w:r>
            <w:r w:rsidRPr="000F6DCC">
              <w:rPr>
                <w:color w:val="000000" w:themeColor="text1"/>
                <w:sz w:val="22"/>
                <w:lang w:val="hy-AM"/>
              </w:rPr>
              <w:t xml:space="preserve"> </w:t>
            </w:r>
            <w:r w:rsidRPr="000F6DCC">
              <w:rPr>
                <w:rFonts w:ascii="Cambria" w:hAnsi="Cambria" w:cs="Cambria"/>
                <w:color w:val="000000" w:themeColor="text1"/>
                <w:sz w:val="22"/>
                <w:lang w:val="hy-AM"/>
              </w:rPr>
              <w:t>показателя</w:t>
            </w:r>
          </w:p>
          <w:p w:rsidR="00A04A7C" w:rsidRPr="000F6DCC" w:rsidRDefault="00A04A7C" w:rsidP="00BB01B0">
            <w:pPr>
              <w:pStyle w:val="ListParagraph"/>
              <w:numPr>
                <w:ilvl w:val="0"/>
                <w:numId w:val="37"/>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загрузки</w:t>
            </w:r>
            <w:r w:rsidRPr="000F6DCC">
              <w:rPr>
                <w:color w:val="000000" w:themeColor="text1"/>
                <w:sz w:val="22"/>
                <w:lang w:val="hy-AM"/>
              </w:rPr>
              <w:t xml:space="preserve"> </w:t>
            </w:r>
            <w:r w:rsidRPr="000F6DCC">
              <w:rPr>
                <w:rFonts w:ascii="Cambria" w:hAnsi="Cambria" w:cs="Cambria"/>
                <w:color w:val="000000" w:themeColor="text1"/>
                <w:sz w:val="22"/>
                <w:lang w:val="hy-AM"/>
              </w:rPr>
              <w:t>дополнительной</w:t>
            </w:r>
            <w:r w:rsidRPr="000F6DCC">
              <w:rPr>
                <w:color w:val="000000" w:themeColor="text1"/>
                <w:sz w:val="22"/>
                <w:lang w:val="hy-AM"/>
              </w:rPr>
              <w:t xml:space="preserve"> </w:t>
            </w:r>
            <w:r w:rsidRPr="000F6DCC">
              <w:rPr>
                <w:rFonts w:ascii="Cambria" w:hAnsi="Cambria" w:cs="Cambria"/>
                <w:color w:val="000000" w:themeColor="text1"/>
                <w:sz w:val="22"/>
                <w:lang w:val="hy-AM"/>
              </w:rPr>
              <w:t>информации</w:t>
            </w:r>
            <w:r w:rsidRPr="000F6DCC">
              <w:rPr>
                <w:color w:val="000000" w:themeColor="text1"/>
                <w:sz w:val="22"/>
                <w:lang w:val="hy-AM"/>
              </w:rPr>
              <w:t xml:space="preserve"> </w:t>
            </w:r>
            <w:r w:rsidRPr="000F6DCC">
              <w:rPr>
                <w:rFonts w:ascii="Cambria" w:hAnsi="Cambria" w:cs="Cambria"/>
                <w:color w:val="000000" w:themeColor="text1"/>
                <w:sz w:val="22"/>
                <w:lang w:val="hy-AM"/>
              </w:rPr>
              <w:t>о</w:t>
            </w:r>
            <w:r w:rsidRPr="000F6DCC">
              <w:rPr>
                <w:color w:val="000000" w:themeColor="text1"/>
                <w:sz w:val="22"/>
                <w:lang w:val="hy-AM"/>
              </w:rPr>
              <w:t xml:space="preserve"> </w:t>
            </w:r>
            <w:r w:rsidRPr="000F6DCC">
              <w:rPr>
                <w:rFonts w:ascii="Cambria" w:hAnsi="Cambria" w:cs="Cambria"/>
                <w:color w:val="000000" w:themeColor="text1"/>
                <w:sz w:val="22"/>
                <w:lang w:val="hy-AM"/>
              </w:rPr>
              <w:t>результатах</w:t>
            </w:r>
            <w:r w:rsidRPr="000F6DCC">
              <w:rPr>
                <w:color w:val="000000" w:themeColor="text1"/>
                <w:sz w:val="22"/>
                <w:lang w:val="hy-AM"/>
              </w:rPr>
              <w:t xml:space="preserve"> </w:t>
            </w:r>
            <w:r w:rsidRPr="000F6DCC">
              <w:rPr>
                <w:rFonts w:ascii="Cambria" w:hAnsi="Cambria" w:cs="Cambria"/>
                <w:color w:val="000000" w:themeColor="text1"/>
                <w:sz w:val="22"/>
                <w:lang w:val="hy-AM"/>
              </w:rPr>
              <w:t>из</w:t>
            </w:r>
            <w:r w:rsidRPr="000F6DCC">
              <w:rPr>
                <w:color w:val="000000" w:themeColor="text1"/>
                <w:sz w:val="22"/>
                <w:lang w:val="hy-AM"/>
              </w:rPr>
              <w:t xml:space="preserve"> </w:t>
            </w:r>
            <w:r w:rsidRPr="000F6DCC">
              <w:rPr>
                <w:rFonts w:ascii="Cambria" w:hAnsi="Cambria" w:cs="Cambria"/>
                <w:color w:val="000000" w:themeColor="text1"/>
                <w:sz w:val="22"/>
                <w:lang w:val="hy-AM"/>
              </w:rPr>
              <w:t>анализатора</w:t>
            </w:r>
            <w:r w:rsidRPr="000F6DCC">
              <w:rPr>
                <w:color w:val="000000" w:themeColor="text1"/>
                <w:sz w:val="22"/>
                <w:lang w:val="hy-AM"/>
              </w:rPr>
              <w:t xml:space="preserve"> (</w:t>
            </w:r>
            <w:r w:rsidRPr="000F6DCC">
              <w:rPr>
                <w:rFonts w:ascii="Cambria" w:hAnsi="Cambria" w:cs="Cambria"/>
                <w:color w:val="000000" w:themeColor="text1"/>
                <w:sz w:val="22"/>
                <w:lang w:val="hy-AM"/>
              </w:rPr>
              <w:t>референтные</w:t>
            </w:r>
            <w:r w:rsidRPr="000F6DCC">
              <w:rPr>
                <w:color w:val="000000" w:themeColor="text1"/>
                <w:sz w:val="22"/>
                <w:lang w:val="hy-AM"/>
              </w:rPr>
              <w:t xml:space="preserve"> </w:t>
            </w:r>
            <w:r w:rsidRPr="000F6DCC">
              <w:rPr>
                <w:rFonts w:ascii="Cambria" w:hAnsi="Cambria" w:cs="Cambria"/>
                <w:color w:val="000000" w:themeColor="text1"/>
                <w:sz w:val="22"/>
                <w:lang w:val="hy-AM"/>
              </w:rPr>
              <w:t>нормы</w:t>
            </w:r>
            <w:r w:rsidRPr="000F6DCC">
              <w:rPr>
                <w:color w:val="000000" w:themeColor="text1"/>
                <w:sz w:val="22"/>
                <w:lang w:val="hy-AM"/>
              </w:rPr>
              <w:t xml:space="preserve">, </w:t>
            </w:r>
            <w:r w:rsidRPr="000F6DCC">
              <w:rPr>
                <w:rFonts w:ascii="Cambria" w:hAnsi="Cambria" w:cs="Cambria"/>
                <w:color w:val="000000" w:themeColor="text1"/>
                <w:sz w:val="22"/>
                <w:lang w:val="hy-AM"/>
              </w:rPr>
              <w:t>гистограмма</w:t>
            </w:r>
            <w:r w:rsidRPr="000F6DCC">
              <w:rPr>
                <w:color w:val="000000" w:themeColor="text1"/>
                <w:sz w:val="22"/>
                <w:lang w:val="hy-AM"/>
              </w:rPr>
              <w:t xml:space="preserve"> </w:t>
            </w:r>
            <w:r w:rsidRPr="000F6DCC">
              <w:rPr>
                <w:rFonts w:ascii="Cambria" w:hAnsi="Cambria" w:cs="Cambria"/>
                <w:color w:val="000000" w:themeColor="text1"/>
                <w:sz w:val="22"/>
                <w:lang w:val="hy-AM"/>
              </w:rPr>
              <w:t>и</w:t>
            </w:r>
            <w:r w:rsidRPr="000F6DCC">
              <w:rPr>
                <w:color w:val="000000" w:themeColor="text1"/>
                <w:sz w:val="22"/>
                <w:lang w:val="hy-AM"/>
              </w:rPr>
              <w:t xml:space="preserve"> </w:t>
            </w:r>
            <w:r w:rsidRPr="000F6DCC">
              <w:rPr>
                <w:rFonts w:ascii="Cambria" w:hAnsi="Cambria" w:cs="Cambria"/>
                <w:color w:val="000000" w:themeColor="text1"/>
                <w:sz w:val="22"/>
                <w:lang w:val="hy-AM"/>
              </w:rPr>
              <w:t>т</w:t>
            </w:r>
            <w:r w:rsidRPr="000F6DCC">
              <w:rPr>
                <w:color w:val="000000" w:themeColor="text1"/>
                <w:sz w:val="22"/>
                <w:lang w:val="hy-AM"/>
              </w:rPr>
              <w:t>.</w:t>
            </w:r>
            <w:r w:rsidRPr="000F6DCC">
              <w:rPr>
                <w:rFonts w:ascii="Cambria" w:hAnsi="Cambria" w:cs="Cambria"/>
                <w:color w:val="000000" w:themeColor="text1"/>
                <w:sz w:val="22"/>
                <w:lang w:val="hy-AM"/>
              </w:rPr>
              <w:t>д</w:t>
            </w:r>
            <w:r w:rsidRPr="000F6DCC">
              <w:rPr>
                <w:color w:val="000000" w:themeColor="text1"/>
                <w:sz w:val="22"/>
                <w:lang w:val="hy-AM"/>
              </w:rPr>
              <w:t>.)</w:t>
            </w:r>
          </w:p>
          <w:p w:rsidR="00A04A7C" w:rsidRPr="000F6DCC" w:rsidRDefault="00A04A7C" w:rsidP="00BB01B0">
            <w:pPr>
              <w:rPr>
                <w:color w:val="000000" w:themeColor="text1"/>
                <w:sz w:val="22"/>
                <w:lang w:val="hy-AM"/>
              </w:rPr>
            </w:pPr>
            <w:r w:rsidRPr="000F6DCC">
              <w:rPr>
                <w:color w:val="000000" w:themeColor="text1"/>
                <w:sz w:val="22"/>
                <w:lang w:val="hy-AM"/>
              </w:rPr>
              <w:t>Перечень требований к созданию и внедрению лабораторной информационной системы</w:t>
            </w:r>
          </w:p>
          <w:p w:rsidR="00A04A7C" w:rsidRPr="000F6DCC" w:rsidRDefault="00A04A7C" w:rsidP="00BB01B0">
            <w:pPr>
              <w:rPr>
                <w:color w:val="000000" w:themeColor="text1"/>
                <w:sz w:val="22"/>
                <w:lang w:val="hy-AM"/>
              </w:rPr>
            </w:pPr>
            <w:r w:rsidRPr="000F6DCC">
              <w:rPr>
                <w:color w:val="000000" w:themeColor="text1"/>
                <w:sz w:val="22"/>
                <w:lang w:val="hy-AM"/>
              </w:rPr>
              <w:t>Проведение технических исследований лабораторных процессов, технического аудита, разработка технических условий</w:t>
            </w:r>
          </w:p>
          <w:p w:rsidR="00A04A7C" w:rsidRPr="000F6DCC" w:rsidRDefault="00A04A7C" w:rsidP="00BB01B0">
            <w:pPr>
              <w:pStyle w:val="ListParagraph"/>
              <w:numPr>
                <w:ilvl w:val="0"/>
                <w:numId w:val="36"/>
              </w:numPr>
              <w:spacing w:line="276" w:lineRule="auto"/>
              <w:contextualSpacing/>
              <w:rPr>
                <w:color w:val="000000" w:themeColor="text1"/>
                <w:sz w:val="22"/>
                <w:lang w:val="hy-AM"/>
              </w:rPr>
            </w:pPr>
            <w:r w:rsidRPr="000F6DCC">
              <w:rPr>
                <w:rFonts w:ascii="Cambria" w:hAnsi="Cambria" w:cs="Cambria"/>
                <w:color w:val="000000" w:themeColor="text1"/>
                <w:sz w:val="22"/>
                <w:lang w:val="hy-AM"/>
              </w:rPr>
              <w:t>Создание</w:t>
            </w:r>
            <w:r w:rsidRPr="000F6DCC">
              <w:rPr>
                <w:color w:val="000000" w:themeColor="text1"/>
                <w:sz w:val="22"/>
                <w:lang w:val="hy-AM"/>
              </w:rPr>
              <w:t xml:space="preserve"> </w:t>
            </w:r>
            <w:r w:rsidRPr="000F6DCC">
              <w:rPr>
                <w:rFonts w:ascii="Cambria" w:hAnsi="Cambria" w:cs="Cambria"/>
                <w:color w:val="000000" w:themeColor="text1"/>
                <w:sz w:val="22"/>
                <w:lang w:val="hy-AM"/>
              </w:rPr>
              <w:t>лабораторной</w:t>
            </w:r>
            <w:r w:rsidRPr="000F6DCC">
              <w:rPr>
                <w:color w:val="000000" w:themeColor="text1"/>
                <w:sz w:val="22"/>
                <w:lang w:val="hy-AM"/>
              </w:rPr>
              <w:t xml:space="preserve"> </w:t>
            </w:r>
            <w:r w:rsidRPr="000F6DCC">
              <w:rPr>
                <w:rFonts w:ascii="Cambria" w:hAnsi="Cambria" w:cs="Cambria"/>
                <w:color w:val="000000" w:themeColor="text1"/>
                <w:sz w:val="22"/>
                <w:lang w:val="hy-AM"/>
              </w:rPr>
              <w:t>информационной</w:t>
            </w:r>
            <w:r w:rsidRPr="000F6DCC">
              <w:rPr>
                <w:color w:val="000000" w:themeColor="text1"/>
                <w:sz w:val="22"/>
                <w:lang w:val="hy-AM"/>
              </w:rPr>
              <w:t xml:space="preserve"> </w:t>
            </w:r>
            <w:r w:rsidRPr="000F6DCC">
              <w:rPr>
                <w:rFonts w:ascii="Cambria" w:hAnsi="Cambria" w:cs="Cambria"/>
                <w:color w:val="000000" w:themeColor="text1"/>
                <w:sz w:val="22"/>
                <w:lang w:val="hy-AM"/>
              </w:rPr>
              <w:t>системы</w:t>
            </w:r>
            <w:r w:rsidRPr="000F6DCC">
              <w:rPr>
                <w:color w:val="000000" w:themeColor="text1"/>
                <w:sz w:val="22"/>
                <w:lang w:val="hy-AM"/>
              </w:rPr>
              <w:t xml:space="preserve"> </w:t>
            </w:r>
            <w:r w:rsidRPr="000F6DCC">
              <w:rPr>
                <w:rFonts w:ascii="Cambria" w:hAnsi="Cambria" w:cs="Cambria"/>
                <w:color w:val="000000" w:themeColor="text1"/>
                <w:sz w:val="22"/>
                <w:lang w:val="hy-AM"/>
              </w:rPr>
              <w:t>на</w:t>
            </w:r>
            <w:r w:rsidRPr="000F6DCC">
              <w:rPr>
                <w:color w:val="000000" w:themeColor="text1"/>
                <w:sz w:val="22"/>
                <w:lang w:val="hy-AM"/>
              </w:rPr>
              <w:t xml:space="preserve"> </w:t>
            </w:r>
            <w:r w:rsidRPr="000F6DCC">
              <w:rPr>
                <w:rFonts w:ascii="Cambria" w:hAnsi="Cambria" w:cs="Cambria"/>
                <w:color w:val="000000" w:themeColor="text1"/>
                <w:sz w:val="22"/>
                <w:lang w:val="hy-AM"/>
              </w:rPr>
              <w:t>рабочих</w:t>
            </w:r>
            <w:r w:rsidRPr="000F6DCC">
              <w:rPr>
                <w:color w:val="000000" w:themeColor="text1"/>
                <w:sz w:val="22"/>
                <w:lang w:val="hy-AM"/>
              </w:rPr>
              <w:t xml:space="preserve"> </w:t>
            </w:r>
            <w:r w:rsidRPr="000F6DCC">
              <w:rPr>
                <w:rFonts w:ascii="Cambria" w:hAnsi="Cambria" w:cs="Cambria"/>
                <w:color w:val="000000" w:themeColor="text1"/>
                <w:sz w:val="22"/>
                <w:lang w:val="hy-AM"/>
              </w:rPr>
              <w:t>местах</w:t>
            </w:r>
          </w:p>
          <w:p w:rsidR="00A04A7C" w:rsidRPr="000F6DCC" w:rsidRDefault="00A04A7C" w:rsidP="00BB01B0">
            <w:pPr>
              <w:pStyle w:val="ListParagraph"/>
              <w:numPr>
                <w:ilvl w:val="0"/>
                <w:numId w:val="36"/>
              </w:numPr>
              <w:spacing w:line="276" w:lineRule="auto"/>
              <w:contextualSpacing/>
              <w:rPr>
                <w:color w:val="000000" w:themeColor="text1"/>
                <w:sz w:val="22"/>
                <w:lang w:val="hy-AM"/>
              </w:rPr>
            </w:pPr>
            <w:r w:rsidRPr="000F6DCC">
              <w:rPr>
                <w:rFonts w:ascii="Cambria" w:hAnsi="Cambria" w:cs="Cambria"/>
                <w:color w:val="000000" w:themeColor="text1"/>
                <w:sz w:val="22"/>
                <w:lang w:val="hy-AM"/>
              </w:rPr>
              <w:t>Обучение</w:t>
            </w:r>
            <w:r w:rsidRPr="000F6DCC">
              <w:rPr>
                <w:color w:val="000000" w:themeColor="text1"/>
                <w:sz w:val="22"/>
                <w:lang w:val="hy-AM"/>
              </w:rPr>
              <w:t xml:space="preserve"> </w:t>
            </w:r>
            <w:r w:rsidRPr="000F6DCC">
              <w:rPr>
                <w:rFonts w:ascii="Cambria" w:hAnsi="Cambria" w:cs="Cambria"/>
                <w:color w:val="000000" w:themeColor="text1"/>
                <w:sz w:val="22"/>
                <w:lang w:val="hy-AM"/>
              </w:rPr>
              <w:t>персонала</w:t>
            </w:r>
            <w:r w:rsidRPr="000F6DCC">
              <w:rPr>
                <w:color w:val="000000" w:themeColor="text1"/>
                <w:sz w:val="22"/>
                <w:lang w:val="hy-AM"/>
              </w:rPr>
              <w:t xml:space="preserve">, </w:t>
            </w:r>
            <w:r w:rsidRPr="000F6DCC">
              <w:rPr>
                <w:rFonts w:ascii="Cambria" w:hAnsi="Cambria" w:cs="Cambria"/>
                <w:color w:val="000000" w:themeColor="text1"/>
                <w:sz w:val="22"/>
                <w:lang w:val="hy-AM"/>
              </w:rPr>
              <w:t>работающего</w:t>
            </w:r>
            <w:r w:rsidRPr="000F6DCC">
              <w:rPr>
                <w:color w:val="000000" w:themeColor="text1"/>
                <w:sz w:val="22"/>
                <w:lang w:val="hy-AM"/>
              </w:rPr>
              <w:t xml:space="preserve"> </w:t>
            </w:r>
            <w:r w:rsidRPr="000F6DCC">
              <w:rPr>
                <w:rFonts w:ascii="Cambria" w:hAnsi="Cambria" w:cs="Cambria"/>
                <w:color w:val="000000" w:themeColor="text1"/>
                <w:sz w:val="22"/>
                <w:lang w:val="hy-AM"/>
              </w:rPr>
              <w:t>на</w:t>
            </w:r>
            <w:r w:rsidRPr="000F6DCC">
              <w:rPr>
                <w:color w:val="000000" w:themeColor="text1"/>
                <w:sz w:val="22"/>
                <w:lang w:val="hy-AM"/>
              </w:rPr>
              <w:t xml:space="preserve"> </w:t>
            </w:r>
            <w:r w:rsidRPr="000F6DCC">
              <w:rPr>
                <w:rFonts w:ascii="Cambria" w:hAnsi="Cambria" w:cs="Cambria"/>
                <w:color w:val="000000" w:themeColor="text1"/>
                <w:sz w:val="22"/>
                <w:lang w:val="hy-AM"/>
              </w:rPr>
              <w:t>комплексе</w:t>
            </w:r>
          </w:p>
          <w:p w:rsidR="00A04A7C" w:rsidRPr="000F6DCC" w:rsidRDefault="00A04A7C" w:rsidP="00BB01B0">
            <w:pPr>
              <w:pStyle w:val="ListParagraph"/>
              <w:numPr>
                <w:ilvl w:val="0"/>
                <w:numId w:val="36"/>
              </w:numPr>
              <w:spacing w:line="276" w:lineRule="auto"/>
              <w:contextualSpacing/>
              <w:rPr>
                <w:color w:val="000000" w:themeColor="text1"/>
                <w:sz w:val="22"/>
                <w:lang w:val="hy-AM"/>
              </w:rPr>
            </w:pPr>
            <w:r w:rsidRPr="000F6DCC">
              <w:rPr>
                <w:rFonts w:ascii="Cambria" w:hAnsi="Cambria" w:cs="Cambria"/>
                <w:color w:val="000000" w:themeColor="text1"/>
                <w:sz w:val="22"/>
                <w:lang w:val="hy-AM"/>
              </w:rPr>
              <w:t>Реализация</w:t>
            </w:r>
            <w:r w:rsidRPr="000F6DCC">
              <w:rPr>
                <w:color w:val="000000" w:themeColor="text1"/>
                <w:sz w:val="22"/>
                <w:lang w:val="hy-AM"/>
              </w:rPr>
              <w:t xml:space="preserve"> </w:t>
            </w:r>
            <w:r w:rsidRPr="000F6DCC">
              <w:rPr>
                <w:rFonts w:ascii="Cambria" w:hAnsi="Cambria" w:cs="Cambria"/>
                <w:color w:val="000000" w:themeColor="text1"/>
                <w:sz w:val="22"/>
                <w:lang w:val="hy-AM"/>
              </w:rPr>
              <w:t>тестового</w:t>
            </w:r>
            <w:r w:rsidRPr="000F6DCC">
              <w:rPr>
                <w:color w:val="000000" w:themeColor="text1"/>
                <w:sz w:val="22"/>
                <w:lang w:val="hy-AM"/>
              </w:rPr>
              <w:t xml:space="preserve"> </w:t>
            </w:r>
            <w:r w:rsidRPr="000F6DCC">
              <w:rPr>
                <w:rFonts w:ascii="Cambria" w:hAnsi="Cambria" w:cs="Cambria"/>
                <w:color w:val="000000" w:themeColor="text1"/>
                <w:sz w:val="22"/>
                <w:lang w:val="hy-AM"/>
              </w:rPr>
              <w:t>запуска</w:t>
            </w:r>
            <w:r w:rsidRPr="000F6DCC">
              <w:rPr>
                <w:color w:val="000000" w:themeColor="text1"/>
                <w:sz w:val="22"/>
                <w:lang w:val="hy-AM"/>
              </w:rPr>
              <w:t xml:space="preserve"> </w:t>
            </w:r>
            <w:r w:rsidRPr="000F6DCC">
              <w:rPr>
                <w:rFonts w:ascii="Cambria" w:hAnsi="Cambria" w:cs="Cambria"/>
                <w:color w:val="000000" w:themeColor="text1"/>
                <w:sz w:val="22"/>
                <w:lang w:val="hy-AM"/>
              </w:rPr>
              <w:t>системы</w:t>
            </w:r>
          </w:p>
          <w:p w:rsidR="00A04A7C" w:rsidRPr="00CF7A09" w:rsidRDefault="00A04A7C" w:rsidP="00BB01B0">
            <w:pPr>
              <w:pStyle w:val="ListParagraph"/>
              <w:numPr>
                <w:ilvl w:val="0"/>
                <w:numId w:val="36"/>
              </w:numPr>
              <w:spacing w:line="276" w:lineRule="auto"/>
              <w:contextualSpacing/>
              <w:rPr>
                <w:color w:val="000000" w:themeColor="text1"/>
                <w:sz w:val="22"/>
                <w:lang w:val="hy-AM"/>
              </w:rPr>
            </w:pPr>
            <w:r w:rsidRPr="000F6DCC">
              <w:rPr>
                <w:rFonts w:ascii="Cambria" w:hAnsi="Cambria" w:cs="Cambria"/>
                <w:color w:val="000000" w:themeColor="text1"/>
                <w:sz w:val="22"/>
                <w:lang w:val="hy-AM"/>
              </w:rPr>
              <w:t>Работа</w:t>
            </w:r>
            <w:r w:rsidRPr="000F6DCC">
              <w:rPr>
                <w:color w:val="000000" w:themeColor="text1"/>
                <w:sz w:val="22"/>
                <w:lang w:val="hy-AM"/>
              </w:rPr>
              <w:t xml:space="preserve"> </w:t>
            </w:r>
            <w:r w:rsidRPr="000F6DCC">
              <w:rPr>
                <w:rFonts w:ascii="Cambria" w:hAnsi="Cambria" w:cs="Cambria"/>
                <w:color w:val="000000" w:themeColor="text1"/>
                <w:sz w:val="22"/>
                <w:lang w:val="hy-AM"/>
              </w:rPr>
              <w:t>системы</w:t>
            </w:r>
          </w:p>
          <w:p w:rsidR="00CF7A09" w:rsidRDefault="00CF7A09" w:rsidP="00CF7A09">
            <w:pPr>
              <w:spacing w:line="276" w:lineRule="auto"/>
              <w:contextualSpacing/>
              <w:rPr>
                <w:color w:val="000000" w:themeColor="text1"/>
                <w:sz w:val="22"/>
                <w:lang w:val="hy-AM"/>
              </w:rPr>
            </w:pPr>
          </w:p>
          <w:p w:rsidR="00CF7A09" w:rsidRPr="00CF7A09" w:rsidRDefault="00CF7A09" w:rsidP="00CF7A09">
            <w:pPr>
              <w:spacing w:line="276" w:lineRule="auto"/>
              <w:contextualSpacing/>
              <w:rPr>
                <w:b/>
                <w:bCs/>
                <w:color w:val="000000" w:themeColor="text1"/>
                <w:sz w:val="22"/>
                <w:lang w:val="hy-AM"/>
              </w:rPr>
            </w:pPr>
            <w:r w:rsidRPr="00CF7A09">
              <w:rPr>
                <w:b/>
                <w:bCs/>
                <w:color w:val="000000" w:themeColor="text1"/>
                <w:sz w:val="22"/>
                <w:lang w:val="hy-AM"/>
              </w:rPr>
              <w:t>Интеграция в единую систему электронного здравоохранения АРМЕД, согласно техническим требованиям заказчика и АРМЕД.</w:t>
            </w:r>
          </w:p>
          <w:p w:rsidR="00A04A7C" w:rsidRPr="000F6DCC" w:rsidRDefault="00A04A7C" w:rsidP="00BB01B0">
            <w:pPr>
              <w:rPr>
                <w:color w:val="000000" w:themeColor="text1"/>
                <w:sz w:val="22"/>
                <w:lang w:val="hy-AM"/>
              </w:rPr>
            </w:pPr>
          </w:p>
          <w:p w:rsidR="00EB68B8" w:rsidRPr="000741B8" w:rsidRDefault="00EB68B8" w:rsidP="00BB01B0">
            <w:pPr>
              <w:rPr>
                <w:sz w:val="20"/>
                <w:lang w:val="hy-AM"/>
              </w:rPr>
            </w:pPr>
          </w:p>
        </w:tc>
      </w:tr>
    </w:tbl>
    <w:p w:rsidR="008F2CA1" w:rsidRDefault="008F2CA1" w:rsidP="00EB68B8">
      <w:pPr>
        <w:ind w:firstLine="720"/>
        <w:jc w:val="both"/>
        <w:rPr>
          <w:rFonts w:cs="Sylfaen"/>
          <w:sz w:val="20"/>
          <w:szCs w:val="20"/>
          <w:lang w:val="hy-AM"/>
        </w:rPr>
      </w:pPr>
    </w:p>
    <w:p w:rsidR="008F2CA1" w:rsidRDefault="000C5ECC" w:rsidP="00EB68B8">
      <w:pPr>
        <w:ind w:firstLine="720"/>
        <w:jc w:val="both"/>
        <w:rPr>
          <w:rFonts w:cs="Sylfaen"/>
          <w:sz w:val="20"/>
          <w:szCs w:val="20"/>
          <w:lang w:val="hy-AM"/>
        </w:rPr>
      </w:pPr>
      <w:r>
        <w:rPr>
          <w:rFonts w:cs="Sylfaen"/>
          <w:sz w:val="20"/>
          <w:szCs w:val="20"/>
        </w:rPr>
        <w:t>*</w:t>
      </w:r>
      <w:r w:rsidRPr="000C5ECC">
        <w:rPr>
          <w:rFonts w:cs="Sylfaen"/>
          <w:sz w:val="20"/>
          <w:szCs w:val="20"/>
          <w:lang w:val="hy-AM"/>
        </w:rPr>
        <w:t>Услуга оказывается в течение 30 календарных дней с даты направления Заказчиком заявки на адрес электронной почты Исполнителя, в соответствии с объемами, указанными в заявке.</w:t>
      </w:r>
      <w:r>
        <w:rPr>
          <w:rFonts w:cs="Sylfaen"/>
          <w:sz w:val="20"/>
          <w:szCs w:val="20"/>
          <w:lang w:val="hy-AM"/>
        </w:rPr>
        <w:t xml:space="preserve"> </w:t>
      </w:r>
      <w:r w:rsidRPr="000C5ECC">
        <w:rPr>
          <w:rFonts w:cs="Sylfaen"/>
          <w:sz w:val="20"/>
          <w:szCs w:val="20"/>
          <w:lang w:val="hy-AM"/>
        </w:rPr>
        <w:t>В случае размещения заказа в</w:t>
      </w:r>
      <w:r>
        <w:rPr>
          <w:rFonts w:cs="Sylfaen"/>
          <w:sz w:val="20"/>
          <w:szCs w:val="20"/>
          <w:lang w:val="hy-AM"/>
        </w:rPr>
        <w:t xml:space="preserve"> </w:t>
      </w:r>
      <w:r>
        <w:rPr>
          <w:rFonts w:cs="Sylfaen"/>
          <w:sz w:val="20"/>
          <w:szCs w:val="20"/>
        </w:rPr>
        <w:t>меньших</w:t>
      </w:r>
      <w:r w:rsidRPr="000C5ECC">
        <w:rPr>
          <w:rFonts w:cs="Sylfaen"/>
          <w:sz w:val="20"/>
          <w:szCs w:val="20"/>
          <w:lang w:val="hy-AM"/>
        </w:rPr>
        <w:t xml:space="preserve"> объем</w:t>
      </w:r>
      <w:r>
        <w:rPr>
          <w:rFonts w:cs="Sylfaen"/>
          <w:sz w:val="20"/>
          <w:szCs w:val="20"/>
        </w:rPr>
        <w:t>ах</w:t>
      </w:r>
      <w:r w:rsidRPr="000C5ECC">
        <w:rPr>
          <w:rFonts w:cs="Sylfaen"/>
          <w:sz w:val="20"/>
          <w:szCs w:val="20"/>
          <w:lang w:val="hy-AM"/>
        </w:rPr>
        <w:t xml:space="preserve"> </w:t>
      </w:r>
      <w:r>
        <w:rPr>
          <w:rFonts w:cs="Sylfaen"/>
          <w:sz w:val="20"/>
          <w:szCs w:val="20"/>
        </w:rPr>
        <w:t>чем</w:t>
      </w:r>
      <w:r w:rsidRPr="000C5ECC">
        <w:rPr>
          <w:rFonts w:cs="Sylfaen"/>
          <w:sz w:val="20"/>
          <w:szCs w:val="20"/>
          <w:lang w:val="hy-AM"/>
        </w:rPr>
        <w:t xml:space="preserve"> указанного в Контракте, Контракт считается расторгнутым в этом отношении.</w:t>
      </w:r>
    </w:p>
    <w:p w:rsidR="008F2CA1" w:rsidRDefault="008F2CA1" w:rsidP="00EB68B8">
      <w:pPr>
        <w:ind w:firstLine="720"/>
        <w:jc w:val="both"/>
        <w:rPr>
          <w:rFonts w:cs="Sylfaen"/>
          <w:sz w:val="20"/>
          <w:szCs w:val="20"/>
          <w:lang w:val="hy-AM"/>
        </w:rPr>
      </w:pPr>
    </w:p>
    <w:p w:rsidR="001B4174" w:rsidRPr="00221F2E" w:rsidRDefault="001B4174" w:rsidP="001B4174">
      <w:pPr>
        <w:widowControl w:val="0"/>
        <w:spacing w:after="160"/>
        <w:jc w:val="center"/>
        <w:rPr>
          <w:rFonts w:ascii="GHEA Grapalat" w:hAnsi="GHEA Grapalat"/>
          <w:lang w:val="pt-BR"/>
        </w:rPr>
      </w:pPr>
    </w:p>
    <w:p w:rsidR="001B4174" w:rsidRDefault="001B4174" w:rsidP="001B4174">
      <w:pPr>
        <w:widowControl w:val="0"/>
        <w:spacing w:after="160"/>
        <w:jc w:val="center"/>
        <w:rPr>
          <w:rFonts w:ascii="GHEA Grapalat" w:hAnsi="GHEA Grapalat"/>
        </w:rPr>
      </w:pPr>
    </w:p>
    <w:p w:rsidR="001B4174" w:rsidRPr="00521A49" w:rsidRDefault="001B4174" w:rsidP="001B4174">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1B4174" w:rsidRPr="00521A49" w:rsidTr="001B4174">
        <w:trPr>
          <w:jc w:val="center"/>
        </w:trPr>
        <w:tc>
          <w:tcPr>
            <w:tcW w:w="4536" w:type="dxa"/>
          </w:tcPr>
          <w:p w:rsidR="001B4174" w:rsidRPr="00521A49" w:rsidRDefault="001B4174" w:rsidP="001B4174">
            <w:pPr>
              <w:widowControl w:val="0"/>
              <w:jc w:val="center"/>
              <w:rPr>
                <w:rFonts w:ascii="GHEA Grapalat" w:hAnsi="GHEA Grapalat" w:cs="Sylfaen"/>
                <w:b/>
                <w:bCs/>
              </w:rPr>
            </w:pPr>
            <w:r w:rsidRPr="00521A49">
              <w:rPr>
                <w:rFonts w:ascii="GHEA Grapalat" w:hAnsi="GHEA Grapalat"/>
                <w:b/>
              </w:rPr>
              <w:t>ПОКУПАТЕЛЬ</w:t>
            </w:r>
          </w:p>
          <w:p w:rsidR="001B4174" w:rsidRPr="00521A49" w:rsidRDefault="001B4174" w:rsidP="001B4174">
            <w:pPr>
              <w:widowControl w:val="0"/>
              <w:jc w:val="center"/>
              <w:rPr>
                <w:rFonts w:ascii="GHEA Grapalat" w:hAnsi="GHEA Grapalat"/>
                <w:lang w:val="en-US"/>
              </w:rPr>
            </w:pPr>
            <w:r w:rsidRPr="00521A49">
              <w:rPr>
                <w:rFonts w:ascii="GHEA Grapalat" w:hAnsi="GHEA Grapalat"/>
                <w:lang w:val="en-US"/>
              </w:rPr>
              <w:t>_____________________</w:t>
            </w:r>
          </w:p>
          <w:p w:rsidR="001B4174" w:rsidRPr="00521A49" w:rsidRDefault="001B4174" w:rsidP="001B4174">
            <w:pPr>
              <w:widowControl w:val="0"/>
              <w:jc w:val="center"/>
              <w:rPr>
                <w:rFonts w:ascii="GHEA Grapalat" w:hAnsi="GHEA Grapalat"/>
              </w:rPr>
            </w:pPr>
            <w:r w:rsidRPr="00521A49">
              <w:rPr>
                <w:rFonts w:ascii="GHEA Grapalat" w:hAnsi="GHEA Grapalat"/>
              </w:rPr>
              <w:t>/подпись/</w:t>
            </w:r>
          </w:p>
          <w:p w:rsidR="001B4174" w:rsidRPr="00521A49" w:rsidRDefault="001B4174" w:rsidP="001B4174">
            <w:pPr>
              <w:widowControl w:val="0"/>
              <w:jc w:val="center"/>
              <w:rPr>
                <w:rFonts w:ascii="GHEA Grapalat" w:hAnsi="GHEA Grapalat"/>
              </w:rPr>
            </w:pPr>
            <w:r w:rsidRPr="00521A49">
              <w:rPr>
                <w:rFonts w:ascii="GHEA Grapalat" w:hAnsi="GHEA Grapalat"/>
              </w:rPr>
              <w:t>М. П.</w:t>
            </w:r>
          </w:p>
        </w:tc>
        <w:tc>
          <w:tcPr>
            <w:tcW w:w="760" w:type="dxa"/>
          </w:tcPr>
          <w:p w:rsidR="001B4174" w:rsidRPr="00521A49" w:rsidRDefault="001B4174" w:rsidP="001B4174">
            <w:pPr>
              <w:widowControl w:val="0"/>
              <w:jc w:val="center"/>
              <w:rPr>
                <w:rFonts w:ascii="GHEA Grapalat" w:hAnsi="GHEA Grapalat"/>
              </w:rPr>
            </w:pPr>
          </w:p>
        </w:tc>
        <w:tc>
          <w:tcPr>
            <w:tcW w:w="4343" w:type="dxa"/>
          </w:tcPr>
          <w:p w:rsidR="001B4174" w:rsidRPr="00521A49" w:rsidRDefault="001B4174" w:rsidP="001B4174">
            <w:pPr>
              <w:widowControl w:val="0"/>
              <w:jc w:val="center"/>
              <w:rPr>
                <w:rFonts w:ascii="GHEA Grapalat" w:hAnsi="GHEA Grapalat" w:cs="Sylfaen"/>
                <w:b/>
                <w:bCs/>
              </w:rPr>
            </w:pPr>
            <w:r w:rsidRPr="00521A49">
              <w:rPr>
                <w:rFonts w:ascii="GHEA Grapalat" w:hAnsi="GHEA Grapalat"/>
                <w:b/>
              </w:rPr>
              <w:t>ПРОДАВЕЦ</w:t>
            </w:r>
          </w:p>
          <w:p w:rsidR="001B4174" w:rsidRPr="00521A49" w:rsidRDefault="001B4174" w:rsidP="001B4174">
            <w:pPr>
              <w:widowControl w:val="0"/>
              <w:jc w:val="center"/>
              <w:rPr>
                <w:rFonts w:ascii="GHEA Grapalat" w:hAnsi="GHEA Grapalat"/>
                <w:lang w:val="en-US"/>
              </w:rPr>
            </w:pPr>
            <w:r w:rsidRPr="00521A49">
              <w:rPr>
                <w:rFonts w:ascii="GHEA Grapalat" w:hAnsi="GHEA Grapalat"/>
                <w:lang w:val="en-US"/>
              </w:rPr>
              <w:t>______________________</w:t>
            </w:r>
          </w:p>
          <w:p w:rsidR="001B4174" w:rsidRPr="00521A49" w:rsidRDefault="001B4174" w:rsidP="001B4174">
            <w:pPr>
              <w:widowControl w:val="0"/>
              <w:jc w:val="center"/>
              <w:rPr>
                <w:rFonts w:ascii="GHEA Grapalat" w:hAnsi="GHEA Grapalat"/>
              </w:rPr>
            </w:pPr>
            <w:r w:rsidRPr="00521A49">
              <w:rPr>
                <w:rFonts w:ascii="GHEA Grapalat" w:hAnsi="GHEA Grapalat"/>
              </w:rPr>
              <w:t>/подпись/</w:t>
            </w:r>
          </w:p>
          <w:p w:rsidR="001B4174" w:rsidRPr="00521A49" w:rsidRDefault="001B4174" w:rsidP="001B4174">
            <w:pPr>
              <w:widowControl w:val="0"/>
              <w:jc w:val="center"/>
              <w:rPr>
                <w:rFonts w:ascii="GHEA Grapalat" w:hAnsi="GHEA Grapalat"/>
              </w:rPr>
            </w:pPr>
            <w:r w:rsidRPr="00521A49">
              <w:rPr>
                <w:rFonts w:ascii="GHEA Grapalat" w:hAnsi="GHEA Grapalat"/>
              </w:rPr>
              <w:t>М. П.</w:t>
            </w:r>
          </w:p>
        </w:tc>
      </w:tr>
    </w:tbl>
    <w:p w:rsidR="00EE6E58" w:rsidRPr="00521A49" w:rsidRDefault="001B4174" w:rsidP="00EE6E58">
      <w:pPr>
        <w:widowControl w:val="0"/>
        <w:jc w:val="right"/>
        <w:rPr>
          <w:rFonts w:ascii="GHEA Grapalat" w:hAnsi="GHEA Grapalat"/>
          <w:i/>
        </w:rPr>
      </w:pPr>
      <w:r w:rsidRPr="00521A49">
        <w:rPr>
          <w:rFonts w:ascii="GHEA Grapalat" w:hAnsi="GHEA Grapalat"/>
        </w:rPr>
        <w:br w:type="page"/>
      </w:r>
      <w:r w:rsidR="00EE6E58" w:rsidRPr="00521A49">
        <w:rPr>
          <w:rFonts w:ascii="GHEA Grapalat" w:hAnsi="GHEA Grapalat"/>
          <w:i/>
        </w:rPr>
        <w:lastRenderedPageBreak/>
        <w:t>Приложение № 1</w:t>
      </w:r>
      <w:r w:rsidR="00EE6E58">
        <w:rPr>
          <w:rFonts w:ascii="GHEA Grapalat" w:hAnsi="GHEA Grapalat"/>
          <w:i/>
        </w:rPr>
        <w:t>.1</w:t>
      </w:r>
    </w:p>
    <w:p w:rsidR="00EE6E58" w:rsidRDefault="00EE6E58" w:rsidP="00EE6E58">
      <w:pPr>
        <w:widowControl w:val="0"/>
        <w:jc w:val="right"/>
        <w:rPr>
          <w:rFonts w:ascii="GHEA Grapalat" w:hAnsi="GHEA Grapalat"/>
          <w:i/>
        </w:rPr>
      </w:pPr>
      <w:r w:rsidRPr="00521A49">
        <w:rPr>
          <w:rFonts w:ascii="GHEA Grapalat" w:hAnsi="GHEA Grapalat"/>
          <w:i/>
        </w:rPr>
        <w:t xml:space="preserve">к Договору под кодом </w:t>
      </w:r>
      <w:r w:rsidRPr="00521A49">
        <w:rPr>
          <w:rFonts w:ascii="GHEA Grapalat" w:hAnsi="GHEA Grapalat"/>
          <w:i/>
        </w:rPr>
        <w:br/>
        <w:t>заключенному "</w:t>
      </w:r>
      <w:r w:rsidRPr="00521A49">
        <w:rPr>
          <w:rFonts w:ascii="GHEA Grapalat" w:hAnsi="GHEA Grapalat"/>
          <w:i/>
        </w:rPr>
        <w:tab/>
        <w:t>"</w:t>
      </w:r>
      <w:r w:rsidRPr="00521A49">
        <w:rPr>
          <w:rFonts w:ascii="GHEA Grapalat" w:hAnsi="GHEA Grapalat"/>
          <w:i/>
        </w:rPr>
        <w:tab/>
        <w:t>20</w:t>
      </w:r>
      <w:r w:rsidRPr="00521A49">
        <w:rPr>
          <w:rFonts w:ascii="GHEA Grapalat" w:hAnsi="GHEA Grapalat"/>
          <w:i/>
        </w:rPr>
        <w:tab/>
        <w:t>г.</w:t>
      </w:r>
    </w:p>
    <w:p w:rsidR="00F8530B" w:rsidRDefault="00F8530B" w:rsidP="00EE6E58">
      <w:pPr>
        <w:widowControl w:val="0"/>
        <w:jc w:val="center"/>
        <w:rPr>
          <w:rFonts w:cs="Sylfaen"/>
          <w:sz w:val="22"/>
        </w:rPr>
      </w:pPr>
    </w:p>
    <w:p w:rsidR="00F8530B" w:rsidRDefault="00F8530B" w:rsidP="00EE6E58">
      <w:pPr>
        <w:widowControl w:val="0"/>
        <w:jc w:val="center"/>
        <w:rPr>
          <w:rFonts w:cs="Sylfaen"/>
          <w:sz w:val="22"/>
        </w:rPr>
      </w:pPr>
    </w:p>
    <w:p w:rsidR="00EE6E58" w:rsidRPr="00F8530B" w:rsidRDefault="00EE6E58" w:rsidP="00EE6E58">
      <w:pPr>
        <w:widowControl w:val="0"/>
        <w:jc w:val="center"/>
        <w:rPr>
          <w:rFonts w:cs="Sylfaen"/>
          <w:b/>
          <w:bCs/>
          <w:lang w:val="hy-AM"/>
        </w:rPr>
      </w:pPr>
      <w:r w:rsidRPr="00F8530B">
        <w:rPr>
          <w:rFonts w:cs="Sylfaen"/>
          <w:b/>
          <w:bCs/>
        </w:rPr>
        <w:t>М</w:t>
      </w:r>
      <w:r w:rsidRPr="00F8530B">
        <w:rPr>
          <w:rFonts w:cs="Sylfaen"/>
          <w:b/>
          <w:bCs/>
          <w:lang w:val="hy-AM"/>
        </w:rPr>
        <w:t>аксимальные цены за единицу услуг</w:t>
      </w:r>
    </w:p>
    <w:p w:rsidR="00EE6E58" w:rsidRDefault="00EE6E58" w:rsidP="00EE6E58">
      <w:pPr>
        <w:jc w:val="center"/>
        <w:rPr>
          <w:rFonts w:cs="Sylfaen"/>
          <w:sz w:val="22"/>
          <w:lang w:val="hy-AM"/>
        </w:rPr>
      </w:pPr>
    </w:p>
    <w:tbl>
      <w:tblPr>
        <w:tblStyle w:val="TableGrid"/>
        <w:tblW w:w="10810" w:type="dxa"/>
        <w:jc w:val="center"/>
        <w:tblLayout w:type="fixed"/>
        <w:tblLook w:val="04A0" w:firstRow="1" w:lastRow="0" w:firstColumn="1" w:lastColumn="0" w:noHBand="0" w:noVBand="1"/>
      </w:tblPr>
      <w:tblGrid>
        <w:gridCol w:w="606"/>
        <w:gridCol w:w="5964"/>
        <w:gridCol w:w="1170"/>
        <w:gridCol w:w="1260"/>
        <w:gridCol w:w="1810"/>
      </w:tblGrid>
      <w:tr w:rsidR="00F8530B" w:rsidRPr="008A16A2" w:rsidTr="00170417">
        <w:trPr>
          <w:jc w:val="center"/>
        </w:trPr>
        <w:tc>
          <w:tcPr>
            <w:tcW w:w="606" w:type="dxa"/>
            <w:vAlign w:val="center"/>
          </w:tcPr>
          <w:p w:rsidR="00F8530B" w:rsidRPr="00814844" w:rsidRDefault="00F8530B" w:rsidP="00170417">
            <w:pPr>
              <w:ind w:right="-57"/>
              <w:rPr>
                <w:rFonts w:eastAsia="Calibri" w:cs="Calibri"/>
                <w:w w:val="105"/>
                <w:sz w:val="20"/>
                <w:szCs w:val="20"/>
                <w:lang w:val="hy-AM"/>
              </w:rPr>
            </w:pPr>
            <w:r w:rsidRPr="00814844">
              <w:rPr>
                <w:rFonts w:eastAsia="Calibri" w:cs="Calibri"/>
                <w:w w:val="105"/>
                <w:sz w:val="20"/>
                <w:szCs w:val="20"/>
                <w:lang w:val="hy-AM"/>
              </w:rPr>
              <w:t>N</w:t>
            </w:r>
          </w:p>
        </w:tc>
        <w:tc>
          <w:tcPr>
            <w:tcW w:w="5964" w:type="dxa"/>
            <w:vAlign w:val="center"/>
          </w:tcPr>
          <w:p w:rsidR="00F8530B" w:rsidRPr="00814844" w:rsidRDefault="00F8530B" w:rsidP="00170417">
            <w:pPr>
              <w:ind w:right="-57"/>
              <w:jc w:val="center"/>
              <w:rPr>
                <w:rFonts w:eastAsia="Calibri" w:cs="Calibri"/>
                <w:w w:val="105"/>
                <w:sz w:val="20"/>
                <w:szCs w:val="20"/>
                <w:lang w:val="hy-AM"/>
              </w:rPr>
            </w:pPr>
            <w:r w:rsidRPr="00814844">
              <w:rPr>
                <w:rFonts w:eastAsia="Calibri" w:cs="Calibri"/>
                <w:w w:val="105"/>
                <w:sz w:val="20"/>
                <w:szCs w:val="20"/>
                <w:lang w:val="hy-AM"/>
              </w:rPr>
              <w:t>Наименование</w:t>
            </w:r>
          </w:p>
        </w:tc>
        <w:tc>
          <w:tcPr>
            <w:tcW w:w="1170" w:type="dxa"/>
            <w:vAlign w:val="center"/>
          </w:tcPr>
          <w:p w:rsidR="00F8530B" w:rsidRPr="00814844" w:rsidRDefault="00F8530B" w:rsidP="00170417">
            <w:pPr>
              <w:ind w:right="-57"/>
              <w:jc w:val="center"/>
              <w:rPr>
                <w:rFonts w:eastAsia="Calibri" w:cs="Calibri"/>
                <w:w w:val="105"/>
                <w:sz w:val="20"/>
                <w:szCs w:val="20"/>
                <w:lang w:val="hy-AM"/>
              </w:rPr>
            </w:pPr>
            <w:r w:rsidRPr="00814844">
              <w:rPr>
                <w:rFonts w:eastAsia="Calibri" w:cs="Calibri"/>
                <w:w w:val="105"/>
                <w:sz w:val="20"/>
                <w:szCs w:val="20"/>
                <w:lang w:val="hy-AM"/>
              </w:rPr>
              <w:t>Единица измерения</w:t>
            </w:r>
          </w:p>
        </w:tc>
        <w:tc>
          <w:tcPr>
            <w:tcW w:w="1260" w:type="dxa"/>
            <w:vAlign w:val="center"/>
          </w:tcPr>
          <w:p w:rsidR="00F8530B" w:rsidRPr="00814844" w:rsidRDefault="00F8530B" w:rsidP="00170417">
            <w:pPr>
              <w:ind w:right="-57"/>
              <w:jc w:val="center"/>
              <w:rPr>
                <w:rFonts w:eastAsia="Calibri" w:cs="Calibri"/>
                <w:w w:val="105"/>
                <w:sz w:val="20"/>
                <w:szCs w:val="20"/>
                <w:lang w:val="hy-AM"/>
              </w:rPr>
            </w:pPr>
            <w:r w:rsidRPr="00814844">
              <w:rPr>
                <w:rFonts w:eastAsia="Calibri" w:cs="Calibri"/>
                <w:w w:val="105"/>
                <w:sz w:val="20"/>
                <w:szCs w:val="20"/>
                <w:lang w:val="hy-AM"/>
              </w:rPr>
              <w:t>Количество</w:t>
            </w:r>
          </w:p>
        </w:tc>
        <w:tc>
          <w:tcPr>
            <w:tcW w:w="1810" w:type="dxa"/>
            <w:vAlign w:val="center"/>
          </w:tcPr>
          <w:p w:rsidR="00F8530B" w:rsidRPr="0026706D" w:rsidRDefault="00F8530B" w:rsidP="00170417">
            <w:pPr>
              <w:ind w:right="-57"/>
              <w:jc w:val="center"/>
              <w:rPr>
                <w:rFonts w:eastAsia="Calibri" w:cs="Calibri"/>
                <w:w w:val="105"/>
                <w:sz w:val="20"/>
                <w:szCs w:val="20"/>
                <w:lang w:val="hy-AM"/>
              </w:rPr>
            </w:pPr>
            <w:r w:rsidRPr="0026706D">
              <w:rPr>
                <w:rFonts w:eastAsia="Calibri" w:cs="Calibri"/>
                <w:w w:val="105"/>
                <w:sz w:val="20"/>
                <w:szCs w:val="20"/>
                <w:lang w:val="hy-AM"/>
              </w:rPr>
              <w:t>Максимальная стоимость за единицу услуг,</w:t>
            </w:r>
          </w:p>
          <w:p w:rsidR="00F8530B" w:rsidRPr="0026706D" w:rsidRDefault="00F8530B" w:rsidP="00170417">
            <w:pPr>
              <w:ind w:right="-57"/>
              <w:jc w:val="center"/>
              <w:rPr>
                <w:rFonts w:eastAsia="Calibri" w:cs="Calibri"/>
                <w:w w:val="105"/>
                <w:sz w:val="20"/>
                <w:szCs w:val="20"/>
                <w:lang w:val="hy-AM"/>
              </w:rPr>
            </w:pPr>
            <w:r w:rsidRPr="0026706D">
              <w:rPr>
                <w:rFonts w:eastAsia="Calibri" w:cs="Calibri"/>
                <w:w w:val="105"/>
                <w:sz w:val="20"/>
                <w:szCs w:val="20"/>
                <w:lang w:val="hy-AM"/>
              </w:rPr>
              <w:t>/драм РА/</w:t>
            </w:r>
          </w:p>
        </w:tc>
      </w:tr>
      <w:tr w:rsidR="00F8530B" w:rsidRPr="00E7245F" w:rsidTr="00170417">
        <w:trPr>
          <w:trHeight w:val="340"/>
          <w:jc w:val="center"/>
        </w:trPr>
        <w:tc>
          <w:tcPr>
            <w:tcW w:w="606" w:type="dxa"/>
            <w:vAlign w:val="center"/>
          </w:tcPr>
          <w:p w:rsidR="00F8530B" w:rsidRPr="00A42D32" w:rsidRDefault="00F8530B" w:rsidP="00F8530B">
            <w:pPr>
              <w:ind w:left="86" w:hanging="86"/>
              <w:jc w:val="center"/>
              <w:rPr>
                <w:bCs/>
                <w:color w:val="000000" w:themeColor="text1"/>
                <w:sz w:val="20"/>
                <w:szCs w:val="20"/>
                <w:lang w:val="hy-AM"/>
              </w:rPr>
            </w:pPr>
            <w:r>
              <w:rPr>
                <w:bCs/>
                <w:color w:val="000000" w:themeColor="text1"/>
                <w:sz w:val="20"/>
                <w:szCs w:val="20"/>
                <w:lang w:val="hy-AM"/>
              </w:rPr>
              <w:t>1</w:t>
            </w:r>
          </w:p>
        </w:tc>
        <w:tc>
          <w:tcPr>
            <w:tcW w:w="5964" w:type="dxa"/>
          </w:tcPr>
          <w:p w:rsidR="00F8530B" w:rsidRPr="00F8530B" w:rsidRDefault="00F8530B" w:rsidP="00F8530B">
            <w:pPr>
              <w:ind w:right="-57"/>
              <w:rPr>
                <w:w w:val="105"/>
                <w:sz w:val="20"/>
                <w:szCs w:val="20"/>
              </w:rPr>
            </w:pPr>
            <w:r w:rsidRPr="006D2642">
              <w:rPr>
                <w:rFonts w:cs="Calibri"/>
                <w:color w:val="000000"/>
                <w:sz w:val="22"/>
                <w:lang w:val="hy-AM"/>
              </w:rPr>
              <w:t>Система управления лабораторной информацией, постоянная лицензия (врач/лаборант): 1 одновременное использование</w:t>
            </w:r>
          </w:p>
        </w:tc>
        <w:tc>
          <w:tcPr>
            <w:tcW w:w="1170" w:type="dxa"/>
            <w:vAlign w:val="center"/>
          </w:tcPr>
          <w:p w:rsidR="00F8530B" w:rsidRPr="00F8530B" w:rsidRDefault="00F8530B" w:rsidP="00F8530B">
            <w:pPr>
              <w:jc w:val="center"/>
              <w:rPr>
                <w:rFonts w:ascii="GHEA Grapalat" w:hAnsi="GHEA Grapalat"/>
                <w:color w:val="000000" w:themeColor="text1"/>
                <w:sz w:val="20"/>
                <w:szCs w:val="20"/>
              </w:rPr>
            </w:pPr>
            <w:proofErr w:type="spellStart"/>
            <w:r>
              <w:rPr>
                <w:rFonts w:ascii="GHEA Grapalat" w:hAnsi="GHEA Grapalat"/>
                <w:color w:val="000000" w:themeColor="text1"/>
                <w:sz w:val="20"/>
                <w:szCs w:val="20"/>
              </w:rPr>
              <w:t>шт</w:t>
            </w:r>
            <w:proofErr w:type="spellEnd"/>
          </w:p>
        </w:tc>
        <w:tc>
          <w:tcPr>
            <w:tcW w:w="1260" w:type="dxa"/>
            <w:vAlign w:val="center"/>
          </w:tcPr>
          <w:p w:rsidR="00F8530B" w:rsidRPr="00763184" w:rsidRDefault="00F8530B" w:rsidP="00F8530B">
            <w:pPr>
              <w:jc w:val="center"/>
              <w:rPr>
                <w:rFonts w:ascii="GHEA Grapalat" w:hAnsi="GHEA Grapalat"/>
                <w:color w:val="000000" w:themeColor="text1"/>
                <w:sz w:val="20"/>
                <w:szCs w:val="20"/>
                <w:lang w:val="hy-AM"/>
              </w:rPr>
            </w:pPr>
            <w:r w:rsidRPr="00763184">
              <w:rPr>
                <w:rFonts w:ascii="GHEA Grapalat" w:hAnsi="GHEA Grapalat" w:cs="Calibri"/>
                <w:color w:val="000000"/>
                <w:sz w:val="22"/>
              </w:rPr>
              <w:t>10</w:t>
            </w:r>
          </w:p>
        </w:tc>
        <w:tc>
          <w:tcPr>
            <w:tcW w:w="1810" w:type="dxa"/>
            <w:vAlign w:val="center"/>
          </w:tcPr>
          <w:p w:rsidR="00F8530B" w:rsidRPr="00763184" w:rsidRDefault="00F8530B" w:rsidP="00F8530B">
            <w:pPr>
              <w:ind w:left="-108" w:right="16"/>
              <w:jc w:val="right"/>
              <w:rPr>
                <w:rFonts w:ascii="GHEA Grapalat" w:hAnsi="GHEA Grapalat"/>
                <w:color w:val="000000" w:themeColor="text1"/>
                <w:sz w:val="20"/>
                <w:szCs w:val="20"/>
                <w:lang w:val="hy-AM"/>
              </w:rPr>
            </w:pPr>
            <w:r w:rsidRPr="00763184">
              <w:rPr>
                <w:rFonts w:ascii="GHEA Grapalat" w:eastAsia="Calibri" w:hAnsi="GHEA Grapalat" w:cs="Sylfaen"/>
                <w:sz w:val="22"/>
                <w:lang w:val="hy-AM"/>
              </w:rPr>
              <w:t>3500000</w:t>
            </w:r>
          </w:p>
        </w:tc>
      </w:tr>
      <w:tr w:rsidR="00F8530B" w:rsidRPr="00EF0844" w:rsidTr="00170417">
        <w:trPr>
          <w:jc w:val="center"/>
        </w:trPr>
        <w:tc>
          <w:tcPr>
            <w:tcW w:w="606" w:type="dxa"/>
            <w:vAlign w:val="center"/>
          </w:tcPr>
          <w:p w:rsidR="00F8530B" w:rsidRPr="00A42D32" w:rsidRDefault="00F8530B" w:rsidP="00F8530B">
            <w:pPr>
              <w:ind w:left="86" w:hanging="86"/>
              <w:jc w:val="center"/>
              <w:rPr>
                <w:bCs/>
                <w:color w:val="000000" w:themeColor="text1"/>
                <w:sz w:val="20"/>
                <w:szCs w:val="20"/>
                <w:lang w:val="hy-AM"/>
              </w:rPr>
            </w:pPr>
            <w:r>
              <w:rPr>
                <w:bCs/>
                <w:color w:val="000000" w:themeColor="text1"/>
                <w:sz w:val="20"/>
                <w:szCs w:val="20"/>
                <w:lang w:val="hy-AM"/>
              </w:rPr>
              <w:t>2</w:t>
            </w:r>
          </w:p>
        </w:tc>
        <w:tc>
          <w:tcPr>
            <w:tcW w:w="5964" w:type="dxa"/>
          </w:tcPr>
          <w:p w:rsidR="00F8530B" w:rsidRPr="00F8530B" w:rsidRDefault="00F8530B" w:rsidP="00F8530B">
            <w:pPr>
              <w:ind w:right="-57"/>
              <w:rPr>
                <w:w w:val="105"/>
                <w:sz w:val="20"/>
                <w:szCs w:val="20"/>
              </w:rPr>
            </w:pPr>
            <w:r w:rsidRPr="006D2642">
              <w:rPr>
                <w:rFonts w:cs="Calibri"/>
                <w:color w:val="000000"/>
                <w:sz w:val="22"/>
                <w:lang w:val="hy-AM"/>
              </w:rPr>
              <w:t>Система управления лабораторной информацией, постоянная лицензия (регистратор), 1 одновременный пользователь</w:t>
            </w:r>
          </w:p>
        </w:tc>
        <w:tc>
          <w:tcPr>
            <w:tcW w:w="1170" w:type="dxa"/>
            <w:vAlign w:val="center"/>
          </w:tcPr>
          <w:p w:rsidR="00F8530B" w:rsidRPr="00763184" w:rsidRDefault="00F8530B" w:rsidP="00F8530B">
            <w:pPr>
              <w:jc w:val="center"/>
              <w:rPr>
                <w:rFonts w:ascii="GHEA Grapalat" w:hAnsi="GHEA Grapalat"/>
                <w:color w:val="000000" w:themeColor="text1"/>
                <w:sz w:val="20"/>
                <w:szCs w:val="20"/>
                <w:lang w:val="hy-AM"/>
              </w:rPr>
            </w:pPr>
            <w:proofErr w:type="spellStart"/>
            <w:r>
              <w:rPr>
                <w:rFonts w:ascii="GHEA Grapalat" w:hAnsi="GHEA Grapalat"/>
                <w:color w:val="000000" w:themeColor="text1"/>
                <w:sz w:val="20"/>
                <w:szCs w:val="20"/>
              </w:rPr>
              <w:t>шт</w:t>
            </w:r>
            <w:proofErr w:type="spellEnd"/>
          </w:p>
        </w:tc>
        <w:tc>
          <w:tcPr>
            <w:tcW w:w="1260" w:type="dxa"/>
            <w:vAlign w:val="center"/>
          </w:tcPr>
          <w:p w:rsidR="00F8530B" w:rsidRPr="00763184" w:rsidRDefault="00F8530B" w:rsidP="00F8530B">
            <w:pPr>
              <w:jc w:val="center"/>
              <w:rPr>
                <w:rFonts w:ascii="GHEA Grapalat" w:hAnsi="GHEA Grapalat"/>
                <w:color w:val="000000" w:themeColor="text1"/>
                <w:sz w:val="20"/>
                <w:szCs w:val="20"/>
                <w:lang w:val="hy-AM"/>
              </w:rPr>
            </w:pPr>
            <w:r w:rsidRPr="00763184">
              <w:rPr>
                <w:rFonts w:ascii="GHEA Grapalat" w:hAnsi="GHEA Grapalat" w:cs="Calibri"/>
                <w:color w:val="000000"/>
                <w:sz w:val="22"/>
              </w:rPr>
              <w:t>2</w:t>
            </w:r>
          </w:p>
        </w:tc>
        <w:tc>
          <w:tcPr>
            <w:tcW w:w="1810" w:type="dxa"/>
            <w:vAlign w:val="center"/>
          </w:tcPr>
          <w:p w:rsidR="00F8530B" w:rsidRPr="00763184" w:rsidRDefault="00F8530B" w:rsidP="00F8530B">
            <w:pPr>
              <w:ind w:left="-108" w:right="16"/>
              <w:jc w:val="right"/>
              <w:rPr>
                <w:rFonts w:ascii="GHEA Grapalat" w:hAnsi="GHEA Grapalat"/>
                <w:color w:val="000000" w:themeColor="text1"/>
                <w:sz w:val="20"/>
                <w:szCs w:val="20"/>
                <w:lang w:val="hy-AM"/>
              </w:rPr>
            </w:pPr>
            <w:r w:rsidRPr="00763184">
              <w:rPr>
                <w:rFonts w:ascii="GHEA Grapalat" w:eastAsia="Calibri" w:hAnsi="GHEA Grapalat" w:cs="Sylfaen"/>
                <w:sz w:val="22"/>
                <w:lang w:val="hy-AM"/>
              </w:rPr>
              <w:t>200000</w:t>
            </w:r>
          </w:p>
        </w:tc>
      </w:tr>
      <w:tr w:rsidR="00F8530B" w:rsidRPr="00EF0844" w:rsidTr="00170417">
        <w:trPr>
          <w:trHeight w:val="158"/>
          <w:jc w:val="center"/>
        </w:trPr>
        <w:tc>
          <w:tcPr>
            <w:tcW w:w="606" w:type="dxa"/>
            <w:vAlign w:val="center"/>
          </w:tcPr>
          <w:p w:rsidR="00F8530B" w:rsidRPr="00F8530B" w:rsidRDefault="00F8530B" w:rsidP="00F8530B">
            <w:pPr>
              <w:ind w:left="86" w:hanging="86"/>
              <w:jc w:val="center"/>
              <w:rPr>
                <w:bCs/>
                <w:color w:val="000000" w:themeColor="text1"/>
                <w:sz w:val="20"/>
                <w:szCs w:val="20"/>
              </w:rPr>
            </w:pPr>
            <w:r>
              <w:rPr>
                <w:bCs/>
                <w:color w:val="000000" w:themeColor="text1"/>
                <w:sz w:val="20"/>
                <w:szCs w:val="20"/>
              </w:rPr>
              <w:t>3</w:t>
            </w:r>
          </w:p>
        </w:tc>
        <w:tc>
          <w:tcPr>
            <w:tcW w:w="5964" w:type="dxa"/>
            <w:vAlign w:val="center"/>
          </w:tcPr>
          <w:p w:rsidR="00F8530B" w:rsidRPr="00544300" w:rsidRDefault="00F8530B" w:rsidP="00F8530B">
            <w:pPr>
              <w:ind w:right="-57"/>
              <w:rPr>
                <w:color w:val="000000" w:themeColor="text1"/>
                <w:sz w:val="20"/>
                <w:szCs w:val="20"/>
                <w:lang w:val="hy-AM"/>
              </w:rPr>
            </w:pPr>
            <w:r w:rsidRPr="006D2642">
              <w:rPr>
                <w:rFonts w:cs="Calibri"/>
                <w:color w:val="000000"/>
                <w:sz w:val="22"/>
              </w:rPr>
              <w:t>Установка программного обеспечения</w:t>
            </w:r>
          </w:p>
        </w:tc>
        <w:tc>
          <w:tcPr>
            <w:tcW w:w="1170" w:type="dxa"/>
            <w:vAlign w:val="center"/>
          </w:tcPr>
          <w:p w:rsidR="00F8530B" w:rsidRPr="00F8530B" w:rsidRDefault="00F8530B" w:rsidP="00F8530B">
            <w:pPr>
              <w:jc w:val="center"/>
              <w:rPr>
                <w:rFonts w:ascii="GHEA Grapalat" w:hAnsi="GHEA Grapalat"/>
                <w:color w:val="000000" w:themeColor="text1"/>
                <w:sz w:val="20"/>
                <w:szCs w:val="20"/>
              </w:rPr>
            </w:pPr>
            <w:r>
              <w:rPr>
                <w:rFonts w:ascii="GHEA Grapalat" w:hAnsi="GHEA Grapalat"/>
                <w:color w:val="000000" w:themeColor="text1"/>
                <w:sz w:val="20"/>
                <w:szCs w:val="20"/>
              </w:rPr>
              <w:t>драм</w:t>
            </w:r>
          </w:p>
        </w:tc>
        <w:tc>
          <w:tcPr>
            <w:tcW w:w="1260" w:type="dxa"/>
            <w:vAlign w:val="center"/>
          </w:tcPr>
          <w:p w:rsidR="00F8530B" w:rsidRPr="00763184" w:rsidRDefault="00F8530B" w:rsidP="00F8530B">
            <w:pPr>
              <w:jc w:val="center"/>
              <w:rPr>
                <w:rFonts w:ascii="GHEA Grapalat" w:hAnsi="GHEA Grapalat"/>
                <w:color w:val="000000" w:themeColor="text1"/>
                <w:sz w:val="20"/>
                <w:szCs w:val="20"/>
                <w:lang w:val="hy-AM"/>
              </w:rPr>
            </w:pPr>
            <w:r w:rsidRPr="00763184">
              <w:rPr>
                <w:rFonts w:ascii="GHEA Grapalat" w:hAnsi="GHEA Grapalat" w:cs="Calibri"/>
                <w:color w:val="000000"/>
                <w:sz w:val="22"/>
              </w:rPr>
              <w:t>1</w:t>
            </w:r>
          </w:p>
        </w:tc>
        <w:tc>
          <w:tcPr>
            <w:tcW w:w="1810" w:type="dxa"/>
            <w:vAlign w:val="center"/>
          </w:tcPr>
          <w:p w:rsidR="00F8530B" w:rsidRPr="00763184" w:rsidRDefault="00F8530B" w:rsidP="00F8530B">
            <w:pPr>
              <w:ind w:left="-108" w:right="16"/>
              <w:jc w:val="right"/>
              <w:rPr>
                <w:rFonts w:ascii="GHEA Grapalat" w:hAnsi="GHEA Grapalat"/>
                <w:color w:val="000000" w:themeColor="text1"/>
                <w:sz w:val="20"/>
                <w:szCs w:val="20"/>
                <w:lang w:val="hy-AM"/>
              </w:rPr>
            </w:pPr>
            <w:r w:rsidRPr="00763184">
              <w:rPr>
                <w:rFonts w:ascii="GHEA Grapalat" w:eastAsia="Calibri" w:hAnsi="GHEA Grapalat" w:cs="Sylfaen"/>
                <w:sz w:val="22"/>
                <w:lang w:val="hy-AM"/>
              </w:rPr>
              <w:t>200000</w:t>
            </w:r>
          </w:p>
        </w:tc>
      </w:tr>
      <w:tr w:rsidR="00F8530B" w:rsidRPr="00EF0844" w:rsidTr="00170417">
        <w:trPr>
          <w:trHeight w:val="185"/>
          <w:jc w:val="center"/>
        </w:trPr>
        <w:tc>
          <w:tcPr>
            <w:tcW w:w="606" w:type="dxa"/>
          </w:tcPr>
          <w:p w:rsidR="00F8530B" w:rsidRDefault="00F8530B" w:rsidP="00F8530B">
            <w:pPr>
              <w:ind w:left="86" w:hanging="86"/>
              <w:jc w:val="center"/>
              <w:rPr>
                <w:bCs/>
                <w:color w:val="000000" w:themeColor="text1"/>
                <w:sz w:val="20"/>
                <w:szCs w:val="20"/>
                <w:lang w:val="hy-AM"/>
              </w:rPr>
            </w:pPr>
            <w:r>
              <w:rPr>
                <w:bCs/>
                <w:color w:val="000000" w:themeColor="text1"/>
                <w:sz w:val="20"/>
                <w:szCs w:val="20"/>
              </w:rPr>
              <w:t>4</w:t>
            </w:r>
          </w:p>
        </w:tc>
        <w:tc>
          <w:tcPr>
            <w:tcW w:w="5964" w:type="dxa"/>
            <w:vAlign w:val="center"/>
          </w:tcPr>
          <w:p w:rsidR="00F8530B" w:rsidRPr="00544300" w:rsidRDefault="00F8530B" w:rsidP="00F8530B">
            <w:pPr>
              <w:pStyle w:val="TableParagraph"/>
              <w:spacing w:before="6"/>
              <w:rPr>
                <w:rFonts w:ascii="GHEA Grapalat" w:hAnsi="GHEA Grapalat"/>
                <w:sz w:val="20"/>
                <w:szCs w:val="20"/>
              </w:rPr>
            </w:pPr>
            <w:proofErr w:type="spellStart"/>
            <w:r w:rsidRPr="006D2642">
              <w:rPr>
                <w:color w:val="000000"/>
              </w:rPr>
              <w:t>Настройка</w:t>
            </w:r>
            <w:proofErr w:type="spellEnd"/>
            <w:r w:rsidRPr="006D2642">
              <w:rPr>
                <w:color w:val="000000"/>
              </w:rPr>
              <w:t xml:space="preserve"> </w:t>
            </w:r>
            <w:proofErr w:type="spellStart"/>
            <w:r w:rsidRPr="006D2642">
              <w:rPr>
                <w:color w:val="000000"/>
              </w:rPr>
              <w:t>системы</w:t>
            </w:r>
            <w:proofErr w:type="spellEnd"/>
          </w:p>
        </w:tc>
        <w:tc>
          <w:tcPr>
            <w:tcW w:w="1170" w:type="dxa"/>
          </w:tcPr>
          <w:p w:rsidR="00F8530B" w:rsidRDefault="00F8530B" w:rsidP="00F8530B">
            <w:pPr>
              <w:jc w:val="center"/>
            </w:pPr>
            <w:r w:rsidRPr="00476243">
              <w:rPr>
                <w:rFonts w:ascii="GHEA Grapalat" w:hAnsi="GHEA Grapalat"/>
                <w:color w:val="000000" w:themeColor="text1"/>
                <w:sz w:val="20"/>
                <w:szCs w:val="20"/>
              </w:rPr>
              <w:t>драм</w:t>
            </w:r>
          </w:p>
        </w:tc>
        <w:tc>
          <w:tcPr>
            <w:tcW w:w="1260" w:type="dxa"/>
            <w:vAlign w:val="center"/>
          </w:tcPr>
          <w:p w:rsidR="00F8530B" w:rsidRPr="00763184" w:rsidRDefault="00F8530B" w:rsidP="00F8530B">
            <w:pPr>
              <w:jc w:val="center"/>
              <w:rPr>
                <w:rFonts w:ascii="GHEA Grapalat" w:hAnsi="GHEA Grapalat"/>
                <w:color w:val="000000" w:themeColor="text1"/>
                <w:sz w:val="20"/>
                <w:szCs w:val="20"/>
                <w:lang w:val="hy-AM"/>
              </w:rPr>
            </w:pPr>
            <w:r w:rsidRPr="00763184">
              <w:rPr>
                <w:rFonts w:ascii="GHEA Grapalat" w:hAnsi="GHEA Grapalat" w:cs="Calibri"/>
                <w:color w:val="000000"/>
                <w:sz w:val="22"/>
              </w:rPr>
              <w:t>1</w:t>
            </w:r>
          </w:p>
        </w:tc>
        <w:tc>
          <w:tcPr>
            <w:tcW w:w="1810" w:type="dxa"/>
            <w:vAlign w:val="center"/>
          </w:tcPr>
          <w:p w:rsidR="00F8530B" w:rsidRPr="00763184" w:rsidRDefault="00F8530B" w:rsidP="00F8530B">
            <w:pPr>
              <w:ind w:left="-108" w:right="16"/>
              <w:jc w:val="right"/>
              <w:rPr>
                <w:rFonts w:ascii="GHEA Grapalat" w:hAnsi="GHEA Grapalat"/>
                <w:color w:val="000000" w:themeColor="text1"/>
                <w:sz w:val="20"/>
                <w:szCs w:val="20"/>
                <w:lang w:val="hy-AM"/>
              </w:rPr>
            </w:pPr>
            <w:r w:rsidRPr="00763184">
              <w:rPr>
                <w:rFonts w:ascii="GHEA Grapalat" w:eastAsia="Calibri" w:hAnsi="GHEA Grapalat" w:cs="Sylfaen"/>
                <w:sz w:val="22"/>
                <w:lang w:val="hy-AM"/>
              </w:rPr>
              <w:t>400000</w:t>
            </w:r>
          </w:p>
        </w:tc>
      </w:tr>
      <w:tr w:rsidR="00F8530B" w:rsidRPr="00EF0844" w:rsidTr="00170417">
        <w:trPr>
          <w:jc w:val="center"/>
        </w:trPr>
        <w:tc>
          <w:tcPr>
            <w:tcW w:w="606" w:type="dxa"/>
            <w:vAlign w:val="center"/>
          </w:tcPr>
          <w:p w:rsidR="00F8530B" w:rsidRDefault="00F8530B" w:rsidP="00F8530B">
            <w:pPr>
              <w:ind w:left="86" w:hanging="86"/>
              <w:jc w:val="center"/>
              <w:rPr>
                <w:bCs/>
                <w:color w:val="000000" w:themeColor="text1"/>
                <w:sz w:val="20"/>
                <w:szCs w:val="20"/>
                <w:lang w:val="hy-AM"/>
              </w:rPr>
            </w:pPr>
            <w:r w:rsidRPr="004F4CF1">
              <w:rPr>
                <w:bCs/>
                <w:color w:val="000000" w:themeColor="text1"/>
                <w:sz w:val="20"/>
                <w:szCs w:val="20"/>
                <w:lang w:val="hy-AM"/>
              </w:rPr>
              <w:t>5</w:t>
            </w:r>
          </w:p>
        </w:tc>
        <w:tc>
          <w:tcPr>
            <w:tcW w:w="5964" w:type="dxa"/>
            <w:vAlign w:val="center"/>
          </w:tcPr>
          <w:p w:rsidR="00F8530B" w:rsidRPr="00544300" w:rsidRDefault="00F8530B" w:rsidP="00F8530B">
            <w:pPr>
              <w:pStyle w:val="TableParagraph"/>
              <w:spacing w:before="6"/>
              <w:rPr>
                <w:rFonts w:ascii="GHEA Grapalat" w:hAnsi="GHEA Grapalat"/>
                <w:sz w:val="20"/>
                <w:szCs w:val="20"/>
              </w:rPr>
            </w:pPr>
            <w:r w:rsidRPr="006D2642">
              <w:rPr>
                <w:sz w:val="20"/>
                <w:szCs w:val="20"/>
                <w:lang w:val="hy-AM"/>
              </w:rPr>
              <w:t>Обучение администраторов</w:t>
            </w:r>
          </w:p>
        </w:tc>
        <w:tc>
          <w:tcPr>
            <w:tcW w:w="1170" w:type="dxa"/>
          </w:tcPr>
          <w:p w:rsidR="00F8530B" w:rsidRDefault="00F8530B" w:rsidP="00F8530B">
            <w:pPr>
              <w:jc w:val="center"/>
            </w:pPr>
            <w:r w:rsidRPr="00476243">
              <w:rPr>
                <w:rFonts w:ascii="GHEA Grapalat" w:hAnsi="GHEA Grapalat"/>
                <w:color w:val="000000" w:themeColor="text1"/>
                <w:sz w:val="20"/>
                <w:szCs w:val="20"/>
              </w:rPr>
              <w:t>драм</w:t>
            </w:r>
          </w:p>
        </w:tc>
        <w:tc>
          <w:tcPr>
            <w:tcW w:w="1260" w:type="dxa"/>
            <w:vAlign w:val="center"/>
          </w:tcPr>
          <w:p w:rsidR="00F8530B" w:rsidRPr="00763184" w:rsidRDefault="00F8530B" w:rsidP="00F8530B">
            <w:pPr>
              <w:jc w:val="center"/>
              <w:rPr>
                <w:rFonts w:ascii="GHEA Grapalat" w:hAnsi="GHEA Grapalat"/>
                <w:color w:val="000000" w:themeColor="text1"/>
                <w:sz w:val="20"/>
                <w:szCs w:val="20"/>
                <w:lang w:val="hy-AM"/>
              </w:rPr>
            </w:pPr>
            <w:r w:rsidRPr="00763184">
              <w:rPr>
                <w:rFonts w:ascii="GHEA Grapalat" w:hAnsi="GHEA Grapalat" w:cs="Calibri"/>
                <w:color w:val="000000"/>
                <w:sz w:val="22"/>
              </w:rPr>
              <w:t>1</w:t>
            </w:r>
          </w:p>
        </w:tc>
        <w:tc>
          <w:tcPr>
            <w:tcW w:w="1810" w:type="dxa"/>
            <w:vAlign w:val="center"/>
          </w:tcPr>
          <w:p w:rsidR="00F8530B" w:rsidRPr="00763184" w:rsidRDefault="00F8530B" w:rsidP="00F8530B">
            <w:pPr>
              <w:ind w:left="-108" w:right="16"/>
              <w:jc w:val="right"/>
              <w:rPr>
                <w:rFonts w:ascii="GHEA Grapalat" w:hAnsi="GHEA Grapalat"/>
                <w:color w:val="000000" w:themeColor="text1"/>
                <w:sz w:val="20"/>
                <w:szCs w:val="20"/>
                <w:lang w:val="hy-AM"/>
              </w:rPr>
            </w:pPr>
            <w:r w:rsidRPr="00763184">
              <w:rPr>
                <w:rFonts w:ascii="GHEA Grapalat" w:eastAsia="Calibri" w:hAnsi="GHEA Grapalat" w:cs="Sylfaen"/>
                <w:sz w:val="22"/>
                <w:lang w:val="hy-AM"/>
              </w:rPr>
              <w:t>200000</w:t>
            </w:r>
          </w:p>
        </w:tc>
      </w:tr>
      <w:tr w:rsidR="00F8530B" w:rsidRPr="00EF0844" w:rsidTr="00170417">
        <w:trPr>
          <w:jc w:val="center"/>
        </w:trPr>
        <w:tc>
          <w:tcPr>
            <w:tcW w:w="606" w:type="dxa"/>
            <w:vAlign w:val="center"/>
          </w:tcPr>
          <w:p w:rsidR="00F8530B" w:rsidRDefault="00F8530B" w:rsidP="00F8530B">
            <w:pPr>
              <w:ind w:left="86" w:hanging="86"/>
              <w:jc w:val="center"/>
              <w:rPr>
                <w:bCs/>
                <w:color w:val="000000" w:themeColor="text1"/>
                <w:sz w:val="20"/>
                <w:szCs w:val="20"/>
                <w:lang w:val="hy-AM"/>
              </w:rPr>
            </w:pPr>
            <w:r w:rsidRPr="004F4CF1">
              <w:rPr>
                <w:bCs/>
                <w:color w:val="000000" w:themeColor="text1"/>
                <w:sz w:val="20"/>
                <w:szCs w:val="20"/>
                <w:lang w:val="hy-AM"/>
              </w:rPr>
              <w:t>6</w:t>
            </w:r>
          </w:p>
        </w:tc>
        <w:tc>
          <w:tcPr>
            <w:tcW w:w="5964" w:type="dxa"/>
            <w:vAlign w:val="center"/>
          </w:tcPr>
          <w:p w:rsidR="00F8530B" w:rsidRPr="00544300" w:rsidRDefault="00F8530B" w:rsidP="00F8530B">
            <w:pPr>
              <w:ind w:right="-57"/>
              <w:rPr>
                <w:color w:val="000000" w:themeColor="text1"/>
                <w:sz w:val="20"/>
                <w:szCs w:val="20"/>
                <w:lang w:val="hy-AM"/>
              </w:rPr>
            </w:pPr>
            <w:r w:rsidRPr="006D2642">
              <w:rPr>
                <w:sz w:val="20"/>
                <w:szCs w:val="20"/>
                <w:lang w:val="hy-AM"/>
              </w:rPr>
              <w:t>Обучение врачей/лаборантов</w:t>
            </w:r>
          </w:p>
        </w:tc>
        <w:tc>
          <w:tcPr>
            <w:tcW w:w="1170" w:type="dxa"/>
          </w:tcPr>
          <w:p w:rsidR="00F8530B" w:rsidRDefault="00F8530B" w:rsidP="00F8530B">
            <w:pPr>
              <w:jc w:val="center"/>
            </w:pPr>
            <w:r w:rsidRPr="00476243">
              <w:rPr>
                <w:rFonts w:ascii="GHEA Grapalat" w:hAnsi="GHEA Grapalat"/>
                <w:color w:val="000000" w:themeColor="text1"/>
                <w:sz w:val="20"/>
                <w:szCs w:val="20"/>
              </w:rPr>
              <w:t>драм</w:t>
            </w:r>
          </w:p>
        </w:tc>
        <w:tc>
          <w:tcPr>
            <w:tcW w:w="1260" w:type="dxa"/>
            <w:vAlign w:val="center"/>
          </w:tcPr>
          <w:p w:rsidR="00F8530B" w:rsidRPr="00763184" w:rsidRDefault="00F8530B" w:rsidP="00F8530B">
            <w:pPr>
              <w:jc w:val="center"/>
              <w:rPr>
                <w:rFonts w:ascii="GHEA Grapalat" w:hAnsi="GHEA Grapalat"/>
                <w:color w:val="000000" w:themeColor="text1"/>
                <w:sz w:val="20"/>
                <w:szCs w:val="20"/>
                <w:lang w:val="hy-AM"/>
              </w:rPr>
            </w:pPr>
            <w:r w:rsidRPr="00763184">
              <w:rPr>
                <w:rFonts w:ascii="GHEA Grapalat" w:hAnsi="GHEA Grapalat" w:cs="Calibri"/>
                <w:color w:val="000000"/>
                <w:sz w:val="22"/>
              </w:rPr>
              <w:t>1</w:t>
            </w:r>
          </w:p>
        </w:tc>
        <w:tc>
          <w:tcPr>
            <w:tcW w:w="1810" w:type="dxa"/>
            <w:vAlign w:val="center"/>
          </w:tcPr>
          <w:p w:rsidR="00F8530B" w:rsidRPr="00763184" w:rsidRDefault="00F8530B" w:rsidP="00F8530B">
            <w:pPr>
              <w:ind w:left="-108" w:right="16"/>
              <w:jc w:val="right"/>
              <w:rPr>
                <w:rFonts w:ascii="GHEA Grapalat" w:hAnsi="GHEA Grapalat"/>
                <w:color w:val="000000" w:themeColor="text1"/>
                <w:sz w:val="20"/>
                <w:szCs w:val="20"/>
                <w:lang w:val="hy-AM"/>
              </w:rPr>
            </w:pPr>
            <w:r w:rsidRPr="00763184">
              <w:rPr>
                <w:rFonts w:ascii="GHEA Grapalat" w:eastAsia="Calibri" w:hAnsi="GHEA Grapalat" w:cs="Sylfaen"/>
                <w:sz w:val="22"/>
                <w:lang w:val="hy-AM"/>
              </w:rPr>
              <w:t>100000</w:t>
            </w:r>
          </w:p>
        </w:tc>
      </w:tr>
      <w:tr w:rsidR="00F8530B" w:rsidRPr="00EF0844" w:rsidTr="00170417">
        <w:trPr>
          <w:jc w:val="center"/>
        </w:trPr>
        <w:tc>
          <w:tcPr>
            <w:tcW w:w="606" w:type="dxa"/>
            <w:vAlign w:val="center"/>
          </w:tcPr>
          <w:p w:rsidR="00F8530B" w:rsidRDefault="00F8530B" w:rsidP="00F8530B">
            <w:pPr>
              <w:ind w:left="86" w:hanging="86"/>
              <w:jc w:val="center"/>
              <w:rPr>
                <w:bCs/>
                <w:color w:val="000000" w:themeColor="text1"/>
                <w:sz w:val="20"/>
                <w:szCs w:val="20"/>
                <w:lang w:val="hy-AM"/>
              </w:rPr>
            </w:pPr>
            <w:r w:rsidRPr="004F4CF1">
              <w:rPr>
                <w:bCs/>
                <w:color w:val="000000" w:themeColor="text1"/>
                <w:sz w:val="20"/>
                <w:szCs w:val="20"/>
                <w:lang w:val="hy-AM"/>
              </w:rPr>
              <w:t>7</w:t>
            </w:r>
          </w:p>
        </w:tc>
        <w:tc>
          <w:tcPr>
            <w:tcW w:w="5964" w:type="dxa"/>
            <w:vAlign w:val="center"/>
          </w:tcPr>
          <w:p w:rsidR="00F8530B" w:rsidRPr="00F8530B" w:rsidRDefault="00F8530B" w:rsidP="00F8530B">
            <w:pPr>
              <w:pStyle w:val="TableParagraph"/>
              <w:spacing w:before="3" w:line="249" w:lineRule="auto"/>
              <w:rPr>
                <w:rFonts w:ascii="GHEA Grapalat" w:eastAsiaTheme="minorHAnsi" w:hAnsi="GHEA Grapalat" w:cstheme="minorBidi"/>
                <w:noProof/>
                <w:w w:val="105"/>
                <w:sz w:val="20"/>
                <w:szCs w:val="20"/>
                <w:lang w:val="ru-RU"/>
              </w:rPr>
            </w:pPr>
            <w:r w:rsidRPr="006D2642">
              <w:rPr>
                <w:color w:val="000000"/>
                <w:lang w:val="hy-AM"/>
              </w:rPr>
              <w:t>Разработка печатных форм (бл</w:t>
            </w:r>
            <w:proofErr w:type="spellStart"/>
            <w:r w:rsidRPr="00FB4C5A">
              <w:rPr>
                <w:color w:val="000000"/>
                <w:lang w:val="ru-RU"/>
              </w:rPr>
              <w:t>анк</w:t>
            </w:r>
            <w:proofErr w:type="spellEnd"/>
            <w:r w:rsidRPr="006D2642">
              <w:rPr>
                <w:color w:val="000000"/>
                <w:lang w:val="hy-AM"/>
              </w:rPr>
              <w:t>, отчет)</w:t>
            </w:r>
          </w:p>
        </w:tc>
        <w:tc>
          <w:tcPr>
            <w:tcW w:w="1170" w:type="dxa"/>
          </w:tcPr>
          <w:p w:rsidR="00F8530B" w:rsidRDefault="00F8530B" w:rsidP="00F8530B">
            <w:pPr>
              <w:jc w:val="center"/>
            </w:pPr>
            <w:r w:rsidRPr="00476243">
              <w:rPr>
                <w:rFonts w:ascii="GHEA Grapalat" w:hAnsi="GHEA Grapalat"/>
                <w:color w:val="000000" w:themeColor="text1"/>
                <w:sz w:val="20"/>
                <w:szCs w:val="20"/>
              </w:rPr>
              <w:t>драм</w:t>
            </w:r>
          </w:p>
        </w:tc>
        <w:tc>
          <w:tcPr>
            <w:tcW w:w="1260" w:type="dxa"/>
            <w:vAlign w:val="center"/>
          </w:tcPr>
          <w:p w:rsidR="00F8530B" w:rsidRPr="00763184" w:rsidRDefault="00F8530B" w:rsidP="00F8530B">
            <w:pPr>
              <w:jc w:val="center"/>
              <w:rPr>
                <w:rFonts w:ascii="GHEA Grapalat" w:hAnsi="GHEA Grapalat"/>
                <w:color w:val="000000" w:themeColor="text1"/>
                <w:sz w:val="20"/>
                <w:szCs w:val="20"/>
                <w:lang w:val="hy-AM"/>
              </w:rPr>
            </w:pPr>
            <w:r w:rsidRPr="00763184">
              <w:rPr>
                <w:rFonts w:ascii="GHEA Grapalat" w:eastAsia="Calibri" w:hAnsi="GHEA Grapalat" w:cs="Sylfaen"/>
                <w:sz w:val="22"/>
                <w:lang w:val="hy-AM"/>
              </w:rPr>
              <w:t>1</w:t>
            </w:r>
          </w:p>
        </w:tc>
        <w:tc>
          <w:tcPr>
            <w:tcW w:w="1810" w:type="dxa"/>
            <w:vAlign w:val="center"/>
          </w:tcPr>
          <w:p w:rsidR="00F8530B" w:rsidRPr="00763184" w:rsidRDefault="00F8530B" w:rsidP="00F8530B">
            <w:pPr>
              <w:ind w:left="-108" w:right="16"/>
              <w:jc w:val="right"/>
              <w:rPr>
                <w:rFonts w:ascii="GHEA Grapalat" w:hAnsi="GHEA Grapalat"/>
                <w:color w:val="000000" w:themeColor="text1"/>
                <w:sz w:val="20"/>
                <w:szCs w:val="20"/>
                <w:lang w:val="hy-AM"/>
              </w:rPr>
            </w:pPr>
            <w:r w:rsidRPr="00763184">
              <w:rPr>
                <w:rFonts w:ascii="GHEA Grapalat" w:eastAsia="Calibri" w:hAnsi="GHEA Grapalat" w:cs="Sylfaen"/>
                <w:sz w:val="22"/>
                <w:lang w:val="hy-AM"/>
              </w:rPr>
              <w:t>100000</w:t>
            </w:r>
          </w:p>
        </w:tc>
      </w:tr>
      <w:tr w:rsidR="00F8530B" w:rsidRPr="00EF0844" w:rsidTr="00170417">
        <w:trPr>
          <w:jc w:val="center"/>
        </w:trPr>
        <w:tc>
          <w:tcPr>
            <w:tcW w:w="606" w:type="dxa"/>
            <w:vAlign w:val="center"/>
          </w:tcPr>
          <w:p w:rsidR="00F8530B" w:rsidRDefault="00F8530B" w:rsidP="00F8530B">
            <w:pPr>
              <w:ind w:left="86" w:hanging="86"/>
              <w:jc w:val="center"/>
              <w:rPr>
                <w:bCs/>
                <w:color w:val="000000" w:themeColor="text1"/>
                <w:sz w:val="20"/>
                <w:szCs w:val="20"/>
                <w:lang w:val="hy-AM"/>
              </w:rPr>
            </w:pPr>
            <w:r w:rsidRPr="004F4CF1">
              <w:rPr>
                <w:bCs/>
                <w:color w:val="000000" w:themeColor="text1"/>
                <w:sz w:val="20"/>
                <w:szCs w:val="20"/>
                <w:lang w:val="hy-AM"/>
              </w:rPr>
              <w:t>8</w:t>
            </w:r>
          </w:p>
        </w:tc>
        <w:tc>
          <w:tcPr>
            <w:tcW w:w="5964" w:type="dxa"/>
            <w:vAlign w:val="center"/>
          </w:tcPr>
          <w:p w:rsidR="00F8530B" w:rsidRPr="00752ABE" w:rsidRDefault="00F8530B" w:rsidP="00F8530B">
            <w:pPr>
              <w:ind w:right="-57"/>
              <w:rPr>
                <w:w w:val="105"/>
                <w:sz w:val="20"/>
                <w:szCs w:val="20"/>
                <w:lang w:val="hy-AM"/>
              </w:rPr>
            </w:pPr>
            <w:r w:rsidRPr="00F8530B">
              <w:rPr>
                <w:rFonts w:cs="Calibri"/>
                <w:color w:val="000000"/>
                <w:sz w:val="22"/>
                <w:lang w:val="hy-AM"/>
              </w:rPr>
              <w:t>Запуск системы</w:t>
            </w:r>
          </w:p>
        </w:tc>
        <w:tc>
          <w:tcPr>
            <w:tcW w:w="1170" w:type="dxa"/>
          </w:tcPr>
          <w:p w:rsidR="00F8530B" w:rsidRDefault="00F8530B" w:rsidP="00F8530B">
            <w:pPr>
              <w:jc w:val="center"/>
            </w:pPr>
            <w:r w:rsidRPr="00476243">
              <w:rPr>
                <w:rFonts w:ascii="GHEA Grapalat" w:hAnsi="GHEA Grapalat"/>
                <w:color w:val="000000" w:themeColor="text1"/>
                <w:sz w:val="20"/>
                <w:szCs w:val="20"/>
              </w:rPr>
              <w:t>драм</w:t>
            </w:r>
          </w:p>
        </w:tc>
        <w:tc>
          <w:tcPr>
            <w:tcW w:w="1260" w:type="dxa"/>
            <w:vAlign w:val="center"/>
          </w:tcPr>
          <w:p w:rsidR="00F8530B" w:rsidRPr="00763184" w:rsidRDefault="00F8530B" w:rsidP="00F8530B">
            <w:pPr>
              <w:jc w:val="center"/>
              <w:rPr>
                <w:rFonts w:ascii="GHEA Grapalat" w:hAnsi="GHEA Grapalat"/>
                <w:color w:val="000000" w:themeColor="text1"/>
                <w:sz w:val="20"/>
                <w:szCs w:val="20"/>
                <w:lang w:val="hy-AM"/>
              </w:rPr>
            </w:pPr>
            <w:r w:rsidRPr="00763184">
              <w:rPr>
                <w:rFonts w:ascii="GHEA Grapalat" w:eastAsia="Calibri" w:hAnsi="GHEA Grapalat" w:cs="Sylfaen"/>
                <w:sz w:val="22"/>
                <w:lang w:val="hy-AM"/>
              </w:rPr>
              <w:t>1</w:t>
            </w:r>
          </w:p>
        </w:tc>
        <w:tc>
          <w:tcPr>
            <w:tcW w:w="1810" w:type="dxa"/>
            <w:vAlign w:val="center"/>
          </w:tcPr>
          <w:p w:rsidR="00F8530B" w:rsidRPr="00763184" w:rsidRDefault="00F8530B" w:rsidP="00F8530B">
            <w:pPr>
              <w:ind w:left="-108" w:right="16"/>
              <w:jc w:val="right"/>
              <w:rPr>
                <w:rFonts w:ascii="GHEA Grapalat" w:hAnsi="GHEA Grapalat"/>
                <w:color w:val="000000" w:themeColor="text1"/>
                <w:sz w:val="20"/>
                <w:szCs w:val="20"/>
                <w:lang w:val="hy-AM"/>
              </w:rPr>
            </w:pPr>
            <w:r w:rsidRPr="00763184">
              <w:rPr>
                <w:rFonts w:ascii="GHEA Grapalat" w:eastAsia="Calibri" w:hAnsi="GHEA Grapalat" w:cs="Sylfaen"/>
                <w:sz w:val="22"/>
                <w:lang w:val="hy-AM"/>
              </w:rPr>
              <w:t>800000</w:t>
            </w:r>
          </w:p>
        </w:tc>
      </w:tr>
      <w:tr w:rsidR="00F8530B" w:rsidRPr="00EF0844" w:rsidTr="00170417">
        <w:trPr>
          <w:jc w:val="center"/>
        </w:trPr>
        <w:tc>
          <w:tcPr>
            <w:tcW w:w="9000" w:type="dxa"/>
            <w:gridSpan w:val="4"/>
            <w:vAlign w:val="center"/>
          </w:tcPr>
          <w:p w:rsidR="00F8530B" w:rsidRPr="004F4CF1" w:rsidRDefault="00F8530B" w:rsidP="00F8530B">
            <w:pPr>
              <w:jc w:val="right"/>
              <w:rPr>
                <w:sz w:val="20"/>
                <w:szCs w:val="20"/>
              </w:rPr>
            </w:pPr>
            <w:r>
              <w:rPr>
                <w:sz w:val="20"/>
                <w:szCs w:val="20"/>
              </w:rPr>
              <w:t>СУММА</w:t>
            </w:r>
          </w:p>
        </w:tc>
        <w:tc>
          <w:tcPr>
            <w:tcW w:w="1810" w:type="dxa"/>
            <w:vAlign w:val="center"/>
          </w:tcPr>
          <w:p w:rsidR="00F8530B" w:rsidRPr="004F4CF1" w:rsidRDefault="00F8530B" w:rsidP="004A1ECC">
            <w:pPr>
              <w:ind w:left="-108" w:right="-109"/>
              <w:jc w:val="right"/>
              <w:rPr>
                <w:w w:val="105"/>
                <w:sz w:val="20"/>
                <w:szCs w:val="20"/>
              </w:rPr>
            </w:pPr>
            <w:r>
              <w:rPr>
                <w:rFonts w:ascii="Calibri" w:hAnsi="Calibri" w:cs="Calibri"/>
                <w:b/>
                <w:bCs/>
                <w:color w:val="000000"/>
              </w:rPr>
              <w:t>5</w:t>
            </w:r>
            <w:r w:rsidRPr="00947289">
              <w:rPr>
                <w:rFonts w:ascii="Calibri" w:hAnsi="Calibri" w:cs="Calibri"/>
                <w:b/>
                <w:bCs/>
                <w:color w:val="000000"/>
                <w:lang w:val="hy-AM"/>
              </w:rPr>
              <w:t xml:space="preserve"> </w:t>
            </w:r>
            <w:r>
              <w:rPr>
                <w:rFonts w:ascii="Calibri" w:hAnsi="Calibri" w:cs="Calibri"/>
                <w:b/>
                <w:bCs/>
                <w:color w:val="000000"/>
              </w:rPr>
              <w:t>500</w:t>
            </w:r>
            <w:r w:rsidRPr="00947289">
              <w:rPr>
                <w:rFonts w:ascii="Calibri" w:hAnsi="Calibri" w:cs="Calibri"/>
                <w:b/>
                <w:bCs/>
                <w:color w:val="000000"/>
                <w:lang w:val="hy-AM"/>
              </w:rPr>
              <w:t xml:space="preserve"> </w:t>
            </w:r>
            <w:r>
              <w:rPr>
                <w:rFonts w:ascii="Calibri" w:hAnsi="Calibri" w:cs="Calibri"/>
                <w:b/>
                <w:bCs/>
                <w:color w:val="000000"/>
              </w:rPr>
              <w:t>000</w:t>
            </w:r>
            <w:r w:rsidRPr="00947289">
              <w:rPr>
                <w:rFonts w:ascii="Calibri" w:hAnsi="Calibri" w:cs="Calibri"/>
                <w:b/>
                <w:bCs/>
                <w:color w:val="000000"/>
              </w:rPr>
              <w:t>.0</w:t>
            </w:r>
          </w:p>
        </w:tc>
      </w:tr>
    </w:tbl>
    <w:p w:rsidR="00EE6E58" w:rsidRDefault="00EE6E58">
      <w:pP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0C5ECC" w:rsidRPr="00B138F3" w:rsidTr="002A45AE">
        <w:trPr>
          <w:jc w:val="center"/>
        </w:trPr>
        <w:tc>
          <w:tcPr>
            <w:tcW w:w="4536" w:type="dxa"/>
          </w:tcPr>
          <w:p w:rsidR="000C5ECC" w:rsidRPr="00B138F3" w:rsidRDefault="00EE6E58" w:rsidP="002A45AE">
            <w:pPr>
              <w:widowControl w:val="0"/>
              <w:spacing w:after="160"/>
              <w:jc w:val="center"/>
              <w:rPr>
                <w:rFonts w:ascii="GHEA Grapalat" w:hAnsi="GHEA Grapalat" w:cs="Sylfaen"/>
                <w:b/>
                <w:bCs/>
              </w:rPr>
            </w:pPr>
            <w:r>
              <w:rPr>
                <w:rFonts w:ascii="GHEA Grapalat" w:hAnsi="GHEA Grapalat"/>
                <w:i/>
              </w:rPr>
              <w:br w:type="page"/>
            </w:r>
            <w:r w:rsidR="000C5ECC" w:rsidRPr="00B138F3">
              <w:rPr>
                <w:rFonts w:ascii="GHEA Grapalat" w:hAnsi="GHEA Grapalat"/>
                <w:b/>
              </w:rPr>
              <w:t>ПОКУПАТЕЛЬ</w:t>
            </w:r>
          </w:p>
          <w:p w:rsidR="000C5ECC" w:rsidRPr="00B138F3" w:rsidRDefault="000C5ECC" w:rsidP="002A45AE">
            <w:pPr>
              <w:widowControl w:val="0"/>
              <w:jc w:val="center"/>
              <w:rPr>
                <w:rFonts w:ascii="GHEA Grapalat" w:hAnsi="GHEA Grapalat"/>
                <w:lang w:val="en-US"/>
              </w:rPr>
            </w:pPr>
            <w:r w:rsidRPr="00B138F3">
              <w:rPr>
                <w:rFonts w:ascii="GHEA Grapalat" w:hAnsi="GHEA Grapalat"/>
                <w:lang w:val="en-US"/>
              </w:rPr>
              <w:t>______________________</w:t>
            </w:r>
          </w:p>
          <w:p w:rsidR="000C5ECC" w:rsidRPr="00B138F3" w:rsidRDefault="000C5ECC" w:rsidP="002A45AE">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C5ECC" w:rsidRPr="00B138F3" w:rsidRDefault="000C5ECC" w:rsidP="002A45AE">
            <w:pPr>
              <w:widowControl w:val="0"/>
              <w:spacing w:after="160"/>
              <w:jc w:val="center"/>
              <w:rPr>
                <w:rFonts w:ascii="GHEA Grapalat" w:hAnsi="GHEA Grapalat"/>
              </w:rPr>
            </w:pPr>
            <w:r w:rsidRPr="00B138F3">
              <w:rPr>
                <w:rFonts w:ascii="GHEA Grapalat" w:hAnsi="GHEA Grapalat"/>
              </w:rPr>
              <w:t>М. П.</w:t>
            </w:r>
          </w:p>
        </w:tc>
        <w:tc>
          <w:tcPr>
            <w:tcW w:w="760" w:type="dxa"/>
          </w:tcPr>
          <w:p w:rsidR="000C5ECC" w:rsidRPr="00B138F3" w:rsidRDefault="000C5ECC" w:rsidP="002A45AE">
            <w:pPr>
              <w:widowControl w:val="0"/>
              <w:spacing w:after="160"/>
              <w:jc w:val="center"/>
              <w:rPr>
                <w:rFonts w:ascii="GHEA Grapalat" w:hAnsi="GHEA Grapalat"/>
              </w:rPr>
            </w:pPr>
          </w:p>
        </w:tc>
        <w:tc>
          <w:tcPr>
            <w:tcW w:w="4343" w:type="dxa"/>
          </w:tcPr>
          <w:p w:rsidR="000C5ECC" w:rsidRPr="00B138F3" w:rsidRDefault="000C5ECC" w:rsidP="002A45AE">
            <w:pPr>
              <w:widowControl w:val="0"/>
              <w:spacing w:after="160"/>
              <w:jc w:val="center"/>
              <w:rPr>
                <w:rFonts w:ascii="GHEA Grapalat" w:hAnsi="GHEA Grapalat" w:cs="Sylfaen"/>
                <w:b/>
                <w:bCs/>
              </w:rPr>
            </w:pPr>
            <w:r w:rsidRPr="00B138F3">
              <w:rPr>
                <w:rFonts w:ascii="GHEA Grapalat" w:hAnsi="GHEA Grapalat"/>
                <w:b/>
              </w:rPr>
              <w:t>ПРОДАВЕЦ</w:t>
            </w:r>
          </w:p>
          <w:p w:rsidR="000C5ECC" w:rsidRPr="00B138F3" w:rsidRDefault="000C5ECC" w:rsidP="002A45AE">
            <w:pPr>
              <w:widowControl w:val="0"/>
              <w:jc w:val="center"/>
              <w:rPr>
                <w:rFonts w:ascii="GHEA Grapalat" w:hAnsi="GHEA Grapalat"/>
                <w:lang w:val="en-US"/>
              </w:rPr>
            </w:pPr>
            <w:r w:rsidRPr="00B138F3">
              <w:rPr>
                <w:rFonts w:ascii="GHEA Grapalat" w:hAnsi="GHEA Grapalat"/>
                <w:lang w:val="en-US"/>
              </w:rPr>
              <w:t>______________________</w:t>
            </w:r>
          </w:p>
          <w:p w:rsidR="000C5ECC" w:rsidRPr="00B138F3" w:rsidRDefault="000C5ECC" w:rsidP="002A45AE">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C5ECC" w:rsidRPr="00B138F3" w:rsidRDefault="000C5ECC" w:rsidP="002A45AE">
            <w:pPr>
              <w:widowControl w:val="0"/>
              <w:spacing w:after="160"/>
              <w:jc w:val="center"/>
              <w:rPr>
                <w:rFonts w:ascii="GHEA Grapalat" w:hAnsi="GHEA Grapalat"/>
              </w:rPr>
            </w:pPr>
            <w:r w:rsidRPr="00B138F3">
              <w:rPr>
                <w:rFonts w:ascii="GHEA Grapalat" w:hAnsi="GHEA Grapalat"/>
              </w:rPr>
              <w:t>М. П.</w:t>
            </w:r>
          </w:p>
        </w:tc>
      </w:tr>
    </w:tbl>
    <w:p w:rsidR="00EE6E58" w:rsidRDefault="00EE6E58">
      <w:pPr>
        <w:rPr>
          <w:rFonts w:ascii="GHEA Grapalat" w:hAnsi="GHEA Grapalat"/>
          <w:i/>
        </w:rPr>
      </w:pPr>
    </w:p>
    <w:p w:rsidR="000C5ECC" w:rsidRDefault="000C5ECC">
      <w:pPr>
        <w:rPr>
          <w:rFonts w:ascii="GHEA Grapalat" w:hAnsi="GHEA Grapalat"/>
          <w:i/>
        </w:rPr>
      </w:pPr>
      <w:r>
        <w:rPr>
          <w:rFonts w:ascii="GHEA Grapalat" w:hAnsi="GHEA Grapalat"/>
          <w:i/>
        </w:rPr>
        <w:br w:type="page"/>
      </w:r>
    </w:p>
    <w:p w:rsidR="001B4174" w:rsidRPr="00B138F3" w:rsidRDefault="001B4174" w:rsidP="001B4174">
      <w:pPr>
        <w:widowControl w:val="0"/>
        <w:jc w:val="right"/>
        <w:rPr>
          <w:rFonts w:ascii="GHEA Grapalat" w:hAnsi="GHEA Grapalat"/>
          <w:i/>
        </w:rPr>
      </w:pPr>
      <w:r w:rsidRPr="00B138F3">
        <w:rPr>
          <w:rFonts w:ascii="GHEA Grapalat" w:hAnsi="GHEA Grapalat"/>
          <w:i/>
        </w:rPr>
        <w:lastRenderedPageBreak/>
        <w:t>Приложение № 2</w:t>
      </w:r>
    </w:p>
    <w:p w:rsidR="001B4174" w:rsidRPr="00B138F3" w:rsidRDefault="001B4174" w:rsidP="001B4174">
      <w:pPr>
        <w:widowControl w:val="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1B4174" w:rsidRPr="00B138F3" w:rsidRDefault="001B4174" w:rsidP="001B4174">
      <w:pPr>
        <w:widowControl w:val="0"/>
        <w:jc w:val="center"/>
        <w:rPr>
          <w:rFonts w:ascii="GHEA Grapalat" w:hAnsi="GHEA Grapalat"/>
        </w:rPr>
      </w:pPr>
      <w:r w:rsidRPr="00B138F3">
        <w:rPr>
          <w:rFonts w:ascii="GHEA Grapalat" w:hAnsi="GHEA Grapalat"/>
        </w:rPr>
        <w:t>ГРАФИК ОПЛАТЫ</w:t>
      </w:r>
    </w:p>
    <w:p w:rsidR="001B4174" w:rsidRPr="00B138F3" w:rsidRDefault="001B4174" w:rsidP="001B4174">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9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
        <w:gridCol w:w="1520"/>
        <w:gridCol w:w="1652"/>
        <w:gridCol w:w="730"/>
        <w:gridCol w:w="638"/>
        <w:gridCol w:w="638"/>
        <w:gridCol w:w="638"/>
        <w:gridCol w:w="638"/>
        <w:gridCol w:w="638"/>
        <w:gridCol w:w="638"/>
        <w:gridCol w:w="639"/>
      </w:tblGrid>
      <w:tr w:rsidR="001B4174" w:rsidRPr="00B138F3" w:rsidTr="00EB68B8">
        <w:trPr>
          <w:trHeight w:val="305"/>
          <w:jc w:val="center"/>
        </w:trPr>
        <w:tc>
          <w:tcPr>
            <w:tcW w:w="9028" w:type="dxa"/>
            <w:gridSpan w:val="11"/>
          </w:tcPr>
          <w:p w:rsidR="001B4174" w:rsidRPr="00B138F3" w:rsidRDefault="001B4174" w:rsidP="001B4174">
            <w:pPr>
              <w:widowControl w:val="0"/>
              <w:jc w:val="center"/>
              <w:rPr>
                <w:rFonts w:ascii="GHEA Grapalat" w:hAnsi="GHEA Grapalat"/>
                <w:sz w:val="16"/>
                <w:szCs w:val="16"/>
              </w:rPr>
            </w:pPr>
            <w:r w:rsidRPr="00B138F3">
              <w:rPr>
                <w:rFonts w:ascii="GHEA Grapalat" w:hAnsi="GHEA Grapalat"/>
                <w:sz w:val="16"/>
                <w:szCs w:val="16"/>
              </w:rPr>
              <w:t>Товар</w:t>
            </w:r>
          </w:p>
        </w:tc>
      </w:tr>
      <w:tr w:rsidR="001B4174" w:rsidRPr="00B138F3" w:rsidTr="00EB68B8">
        <w:trPr>
          <w:trHeight w:val="390"/>
          <w:jc w:val="center"/>
        </w:trPr>
        <w:tc>
          <w:tcPr>
            <w:tcW w:w="659" w:type="dxa"/>
            <w:vMerge w:val="restart"/>
            <w:vAlign w:val="center"/>
          </w:tcPr>
          <w:p w:rsidR="001B4174" w:rsidRPr="00B138F3" w:rsidRDefault="001B4174" w:rsidP="001B4174">
            <w:pPr>
              <w:widowControl w:val="0"/>
              <w:jc w:val="center"/>
              <w:rPr>
                <w:rFonts w:ascii="GHEA Grapalat" w:hAnsi="GHEA Grapalat"/>
                <w:sz w:val="16"/>
                <w:szCs w:val="16"/>
              </w:rPr>
            </w:pPr>
            <w:r w:rsidRPr="00B138F3">
              <w:rPr>
                <w:rFonts w:ascii="GHEA Grapalat" w:hAnsi="GHEA Grapalat"/>
                <w:sz w:val="16"/>
                <w:szCs w:val="16"/>
              </w:rPr>
              <w:t>номер лота</w:t>
            </w:r>
          </w:p>
        </w:tc>
        <w:tc>
          <w:tcPr>
            <w:tcW w:w="1520" w:type="dxa"/>
            <w:vMerge w:val="restart"/>
            <w:vAlign w:val="center"/>
          </w:tcPr>
          <w:p w:rsidR="001B4174" w:rsidRPr="00B138F3" w:rsidRDefault="001B4174" w:rsidP="001B4174">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652" w:type="dxa"/>
            <w:vMerge w:val="restart"/>
            <w:vAlign w:val="center"/>
          </w:tcPr>
          <w:p w:rsidR="001B4174" w:rsidRPr="00B138F3" w:rsidRDefault="001B4174" w:rsidP="001B4174">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5197" w:type="dxa"/>
            <w:gridSpan w:val="8"/>
            <w:vAlign w:val="center"/>
          </w:tcPr>
          <w:p w:rsidR="001B4174" w:rsidRPr="00B138F3" w:rsidRDefault="001B4174" w:rsidP="001B4174">
            <w:pPr>
              <w:widowControl w:val="0"/>
              <w:jc w:val="center"/>
              <w:rPr>
                <w:rFonts w:ascii="GHEA Grapalat" w:hAnsi="GHEA Grapalat"/>
                <w:sz w:val="16"/>
                <w:szCs w:val="16"/>
              </w:rPr>
            </w:pPr>
            <w:r w:rsidRPr="00B138F3">
              <w:rPr>
                <w:rFonts w:ascii="GHEA Grapalat" w:hAnsi="GHEA Grapalat"/>
                <w:sz w:val="16"/>
                <w:szCs w:val="16"/>
              </w:rPr>
              <w:t xml:space="preserve">Оплату товара предусматривается произвести </w:t>
            </w:r>
          </w:p>
        </w:tc>
      </w:tr>
      <w:tr w:rsidR="00EB68B8" w:rsidRPr="00B138F3" w:rsidTr="00EB68B8">
        <w:trPr>
          <w:trHeight w:val="342"/>
          <w:jc w:val="center"/>
        </w:trPr>
        <w:tc>
          <w:tcPr>
            <w:tcW w:w="659" w:type="dxa"/>
            <w:vMerge/>
            <w:vAlign w:val="center"/>
          </w:tcPr>
          <w:p w:rsidR="00EB68B8" w:rsidRPr="00B138F3" w:rsidRDefault="00EB68B8" w:rsidP="001B4174">
            <w:pPr>
              <w:widowControl w:val="0"/>
              <w:jc w:val="center"/>
              <w:rPr>
                <w:rFonts w:ascii="GHEA Grapalat" w:hAnsi="GHEA Grapalat"/>
                <w:sz w:val="16"/>
                <w:szCs w:val="16"/>
              </w:rPr>
            </w:pPr>
          </w:p>
        </w:tc>
        <w:tc>
          <w:tcPr>
            <w:tcW w:w="1520" w:type="dxa"/>
            <w:vMerge/>
            <w:vAlign w:val="center"/>
          </w:tcPr>
          <w:p w:rsidR="00EB68B8" w:rsidRPr="00B138F3" w:rsidRDefault="00EB68B8" w:rsidP="001B4174">
            <w:pPr>
              <w:widowControl w:val="0"/>
              <w:jc w:val="center"/>
              <w:rPr>
                <w:rFonts w:ascii="GHEA Grapalat" w:hAnsi="GHEA Grapalat"/>
                <w:sz w:val="16"/>
                <w:szCs w:val="16"/>
              </w:rPr>
            </w:pPr>
          </w:p>
        </w:tc>
        <w:tc>
          <w:tcPr>
            <w:tcW w:w="1652" w:type="dxa"/>
            <w:vMerge/>
            <w:vAlign w:val="center"/>
          </w:tcPr>
          <w:p w:rsidR="00EB68B8" w:rsidRPr="00B138F3" w:rsidRDefault="00EB68B8" w:rsidP="001B4174">
            <w:pPr>
              <w:widowControl w:val="0"/>
              <w:jc w:val="center"/>
              <w:rPr>
                <w:rFonts w:ascii="GHEA Grapalat" w:hAnsi="GHEA Grapalat"/>
                <w:sz w:val="16"/>
                <w:szCs w:val="16"/>
              </w:rPr>
            </w:pPr>
          </w:p>
        </w:tc>
        <w:tc>
          <w:tcPr>
            <w:tcW w:w="5197" w:type="dxa"/>
            <w:gridSpan w:val="8"/>
            <w:vAlign w:val="center"/>
          </w:tcPr>
          <w:p w:rsidR="00EB68B8" w:rsidRPr="00B138F3" w:rsidRDefault="00EB68B8" w:rsidP="001B4174">
            <w:pPr>
              <w:widowControl w:val="0"/>
              <w:jc w:val="center"/>
              <w:rPr>
                <w:rFonts w:ascii="GHEA Grapalat" w:hAnsi="GHEA Grapalat"/>
                <w:sz w:val="16"/>
                <w:szCs w:val="16"/>
              </w:rPr>
            </w:pPr>
            <w:r w:rsidRPr="00B138F3">
              <w:rPr>
                <w:rFonts w:ascii="GHEA Grapalat" w:hAnsi="GHEA Grapalat"/>
                <w:sz w:val="16"/>
                <w:szCs w:val="16"/>
              </w:rPr>
              <w:t>в 20</w:t>
            </w:r>
            <w:r>
              <w:rPr>
                <w:rFonts w:ascii="GHEA Grapalat" w:hAnsi="GHEA Grapalat"/>
                <w:sz w:val="16"/>
                <w:szCs w:val="16"/>
              </w:rPr>
              <w:t>25</w:t>
            </w:r>
            <w:r w:rsidRPr="00B138F3">
              <w:rPr>
                <w:rFonts w:ascii="GHEA Grapalat" w:hAnsi="GHEA Grapalat"/>
                <w:sz w:val="16"/>
                <w:szCs w:val="16"/>
              </w:rPr>
              <w:t>, по месяцам, в том числе</w:t>
            </w:r>
          </w:p>
        </w:tc>
      </w:tr>
      <w:tr w:rsidR="00EB68B8" w:rsidRPr="00B138F3" w:rsidTr="00EB68B8">
        <w:trPr>
          <w:cantSplit/>
          <w:trHeight w:val="1134"/>
          <w:jc w:val="center"/>
        </w:trPr>
        <w:tc>
          <w:tcPr>
            <w:tcW w:w="659" w:type="dxa"/>
            <w:vMerge/>
          </w:tcPr>
          <w:p w:rsidR="00EB68B8" w:rsidRPr="00B138F3" w:rsidRDefault="00EB68B8" w:rsidP="001B4174">
            <w:pPr>
              <w:widowControl w:val="0"/>
              <w:jc w:val="center"/>
              <w:rPr>
                <w:rFonts w:ascii="GHEA Grapalat" w:hAnsi="GHEA Grapalat"/>
                <w:sz w:val="16"/>
                <w:szCs w:val="16"/>
              </w:rPr>
            </w:pPr>
          </w:p>
        </w:tc>
        <w:tc>
          <w:tcPr>
            <w:tcW w:w="1520" w:type="dxa"/>
            <w:vMerge/>
          </w:tcPr>
          <w:p w:rsidR="00EB68B8" w:rsidRPr="00B138F3" w:rsidRDefault="00EB68B8" w:rsidP="001B4174">
            <w:pPr>
              <w:widowControl w:val="0"/>
              <w:jc w:val="center"/>
              <w:rPr>
                <w:rFonts w:ascii="GHEA Grapalat" w:hAnsi="GHEA Grapalat"/>
                <w:sz w:val="16"/>
                <w:szCs w:val="16"/>
              </w:rPr>
            </w:pPr>
          </w:p>
        </w:tc>
        <w:tc>
          <w:tcPr>
            <w:tcW w:w="1652" w:type="dxa"/>
            <w:vMerge/>
          </w:tcPr>
          <w:p w:rsidR="00EB68B8" w:rsidRPr="00B138F3" w:rsidRDefault="00EB68B8" w:rsidP="001B4174">
            <w:pPr>
              <w:widowControl w:val="0"/>
              <w:jc w:val="center"/>
              <w:rPr>
                <w:rFonts w:ascii="GHEA Grapalat" w:hAnsi="GHEA Grapalat"/>
                <w:sz w:val="16"/>
                <w:szCs w:val="16"/>
              </w:rPr>
            </w:pPr>
          </w:p>
        </w:tc>
        <w:tc>
          <w:tcPr>
            <w:tcW w:w="730" w:type="dxa"/>
            <w:textDirection w:val="btLr"/>
            <w:vAlign w:val="center"/>
          </w:tcPr>
          <w:p w:rsidR="00EB68B8" w:rsidRPr="00B138F3" w:rsidRDefault="00EB68B8" w:rsidP="001B4174">
            <w:pPr>
              <w:widowControl w:val="0"/>
              <w:ind w:left="113" w:right="-7"/>
              <w:jc w:val="center"/>
              <w:rPr>
                <w:rFonts w:ascii="GHEA Grapalat" w:hAnsi="GHEA Grapalat"/>
                <w:sz w:val="16"/>
                <w:szCs w:val="16"/>
              </w:rPr>
            </w:pPr>
            <w:r w:rsidRPr="00B138F3">
              <w:rPr>
                <w:rFonts w:ascii="GHEA Grapalat" w:hAnsi="GHEA Grapalat"/>
                <w:sz w:val="16"/>
                <w:szCs w:val="16"/>
              </w:rPr>
              <w:t>июнь</w:t>
            </w:r>
          </w:p>
        </w:tc>
        <w:tc>
          <w:tcPr>
            <w:tcW w:w="638" w:type="dxa"/>
            <w:textDirection w:val="btLr"/>
            <w:vAlign w:val="center"/>
          </w:tcPr>
          <w:p w:rsidR="00EB68B8" w:rsidRPr="00B138F3" w:rsidRDefault="00EB68B8" w:rsidP="001B4174">
            <w:pPr>
              <w:widowControl w:val="0"/>
              <w:ind w:left="113" w:right="-7"/>
              <w:jc w:val="center"/>
              <w:rPr>
                <w:rFonts w:ascii="GHEA Grapalat" w:hAnsi="GHEA Grapalat"/>
                <w:sz w:val="16"/>
                <w:szCs w:val="16"/>
              </w:rPr>
            </w:pPr>
            <w:r w:rsidRPr="00B138F3">
              <w:rPr>
                <w:rFonts w:ascii="GHEA Grapalat" w:hAnsi="GHEA Grapalat"/>
                <w:sz w:val="16"/>
                <w:szCs w:val="16"/>
              </w:rPr>
              <w:t>июль</w:t>
            </w:r>
          </w:p>
        </w:tc>
        <w:tc>
          <w:tcPr>
            <w:tcW w:w="638" w:type="dxa"/>
            <w:textDirection w:val="btLr"/>
            <w:vAlign w:val="center"/>
          </w:tcPr>
          <w:p w:rsidR="00EB68B8" w:rsidRPr="00B138F3" w:rsidRDefault="00EB68B8" w:rsidP="001B4174">
            <w:pPr>
              <w:widowControl w:val="0"/>
              <w:ind w:left="113" w:right="-7"/>
              <w:jc w:val="center"/>
              <w:rPr>
                <w:rFonts w:ascii="GHEA Grapalat" w:hAnsi="GHEA Grapalat"/>
                <w:sz w:val="16"/>
                <w:szCs w:val="16"/>
              </w:rPr>
            </w:pPr>
            <w:r w:rsidRPr="00B138F3">
              <w:rPr>
                <w:rFonts w:ascii="GHEA Grapalat" w:hAnsi="GHEA Grapalat"/>
                <w:sz w:val="16"/>
                <w:szCs w:val="16"/>
              </w:rPr>
              <w:t>август</w:t>
            </w:r>
          </w:p>
        </w:tc>
        <w:tc>
          <w:tcPr>
            <w:tcW w:w="638" w:type="dxa"/>
            <w:textDirection w:val="btLr"/>
            <w:vAlign w:val="center"/>
          </w:tcPr>
          <w:p w:rsidR="00EB68B8" w:rsidRPr="00B138F3" w:rsidRDefault="00EB68B8" w:rsidP="001B4174">
            <w:pPr>
              <w:widowControl w:val="0"/>
              <w:ind w:left="113" w:right="-7"/>
              <w:jc w:val="center"/>
              <w:rPr>
                <w:rFonts w:ascii="GHEA Grapalat" w:hAnsi="GHEA Grapalat"/>
                <w:sz w:val="16"/>
                <w:szCs w:val="16"/>
              </w:rPr>
            </w:pPr>
            <w:r w:rsidRPr="00B138F3">
              <w:rPr>
                <w:rFonts w:ascii="GHEA Grapalat" w:hAnsi="GHEA Grapalat"/>
                <w:sz w:val="16"/>
                <w:szCs w:val="16"/>
              </w:rPr>
              <w:t>сентябрь</w:t>
            </w:r>
          </w:p>
        </w:tc>
        <w:tc>
          <w:tcPr>
            <w:tcW w:w="638" w:type="dxa"/>
            <w:textDirection w:val="btLr"/>
            <w:vAlign w:val="center"/>
          </w:tcPr>
          <w:p w:rsidR="00EB68B8" w:rsidRPr="00B138F3" w:rsidRDefault="00EB68B8" w:rsidP="001B4174">
            <w:pPr>
              <w:widowControl w:val="0"/>
              <w:ind w:left="113" w:right="-7"/>
              <w:jc w:val="center"/>
              <w:rPr>
                <w:rFonts w:ascii="GHEA Grapalat" w:hAnsi="GHEA Grapalat"/>
                <w:sz w:val="16"/>
                <w:szCs w:val="16"/>
              </w:rPr>
            </w:pPr>
            <w:r w:rsidRPr="00B138F3">
              <w:rPr>
                <w:rFonts w:ascii="GHEA Grapalat" w:hAnsi="GHEA Grapalat"/>
                <w:sz w:val="16"/>
                <w:szCs w:val="16"/>
              </w:rPr>
              <w:t>октябрь</w:t>
            </w:r>
          </w:p>
        </w:tc>
        <w:tc>
          <w:tcPr>
            <w:tcW w:w="638" w:type="dxa"/>
            <w:textDirection w:val="btLr"/>
            <w:vAlign w:val="center"/>
          </w:tcPr>
          <w:p w:rsidR="00EB68B8" w:rsidRPr="00B138F3" w:rsidRDefault="00EB68B8" w:rsidP="001B4174">
            <w:pPr>
              <w:widowControl w:val="0"/>
              <w:ind w:left="113" w:right="-7"/>
              <w:jc w:val="center"/>
              <w:rPr>
                <w:rFonts w:ascii="GHEA Grapalat" w:hAnsi="GHEA Grapalat"/>
                <w:sz w:val="16"/>
                <w:szCs w:val="16"/>
              </w:rPr>
            </w:pPr>
            <w:r w:rsidRPr="00B138F3">
              <w:rPr>
                <w:rFonts w:ascii="GHEA Grapalat" w:hAnsi="GHEA Grapalat"/>
                <w:sz w:val="16"/>
                <w:szCs w:val="16"/>
              </w:rPr>
              <w:t>ноябрь</w:t>
            </w:r>
          </w:p>
        </w:tc>
        <w:tc>
          <w:tcPr>
            <w:tcW w:w="638" w:type="dxa"/>
            <w:textDirection w:val="btLr"/>
            <w:vAlign w:val="center"/>
          </w:tcPr>
          <w:p w:rsidR="00EB68B8" w:rsidRPr="00B138F3" w:rsidRDefault="00EB68B8" w:rsidP="001B4174">
            <w:pPr>
              <w:widowControl w:val="0"/>
              <w:ind w:left="113" w:right="-7"/>
              <w:jc w:val="center"/>
              <w:rPr>
                <w:rFonts w:ascii="GHEA Grapalat" w:hAnsi="GHEA Grapalat"/>
                <w:sz w:val="16"/>
                <w:szCs w:val="16"/>
              </w:rPr>
            </w:pPr>
            <w:r w:rsidRPr="00B138F3">
              <w:rPr>
                <w:rFonts w:ascii="GHEA Grapalat" w:hAnsi="GHEA Grapalat"/>
                <w:sz w:val="16"/>
                <w:szCs w:val="16"/>
              </w:rPr>
              <w:t>декабрь</w:t>
            </w:r>
          </w:p>
        </w:tc>
        <w:tc>
          <w:tcPr>
            <w:tcW w:w="638" w:type="dxa"/>
            <w:vAlign w:val="center"/>
          </w:tcPr>
          <w:p w:rsidR="00EB68B8" w:rsidRPr="00B138F3" w:rsidRDefault="00EB68B8" w:rsidP="001B4174">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EB68B8" w:rsidRPr="00B138F3" w:rsidTr="00EB68B8">
        <w:trPr>
          <w:trHeight w:val="404"/>
          <w:jc w:val="center"/>
        </w:trPr>
        <w:tc>
          <w:tcPr>
            <w:tcW w:w="659" w:type="dxa"/>
            <w:vAlign w:val="center"/>
          </w:tcPr>
          <w:p w:rsidR="00EB68B8" w:rsidRPr="00B138F3" w:rsidRDefault="00EB68B8" w:rsidP="00EB68B8">
            <w:pPr>
              <w:widowControl w:val="0"/>
              <w:jc w:val="center"/>
              <w:rPr>
                <w:rFonts w:ascii="GHEA Grapalat" w:hAnsi="GHEA Grapalat"/>
                <w:sz w:val="16"/>
                <w:szCs w:val="16"/>
              </w:rPr>
            </w:pPr>
            <w:r>
              <w:rPr>
                <w:rFonts w:ascii="GHEA Grapalat" w:hAnsi="GHEA Grapalat"/>
                <w:sz w:val="16"/>
                <w:szCs w:val="16"/>
              </w:rPr>
              <w:t>1</w:t>
            </w:r>
          </w:p>
        </w:tc>
        <w:tc>
          <w:tcPr>
            <w:tcW w:w="1520" w:type="dxa"/>
            <w:vAlign w:val="center"/>
          </w:tcPr>
          <w:p w:rsidR="00EB68B8" w:rsidRPr="00FF476D" w:rsidRDefault="00EB68B8" w:rsidP="00EB68B8">
            <w:pPr>
              <w:rPr>
                <w:rFonts w:ascii="GHEA Grapalat" w:hAnsi="GHEA Grapalat"/>
                <w:sz w:val="18"/>
                <w:szCs w:val="18"/>
                <w:lang w:val="hy-AM"/>
              </w:rPr>
            </w:pPr>
            <w:r w:rsidRPr="00FF476D">
              <w:rPr>
                <w:rFonts w:ascii="GHEA Grapalat" w:hAnsi="GHEA Grapalat"/>
                <w:sz w:val="18"/>
                <w:szCs w:val="18"/>
                <w:lang w:val="es-ES"/>
              </w:rPr>
              <w:t>48211210/1</w:t>
            </w:r>
          </w:p>
        </w:tc>
        <w:tc>
          <w:tcPr>
            <w:tcW w:w="1652" w:type="dxa"/>
          </w:tcPr>
          <w:p w:rsidR="00EB68B8" w:rsidRPr="008F2CA1" w:rsidRDefault="00EB68B8" w:rsidP="00EB68B8">
            <w:pPr>
              <w:rPr>
                <w:rFonts w:ascii="GHEA Grapalat" w:hAnsi="GHEA Grapalat"/>
                <w:sz w:val="18"/>
                <w:szCs w:val="18"/>
                <w:lang w:val="es-ES"/>
              </w:rPr>
            </w:pPr>
            <w:r w:rsidRPr="008F2CA1">
              <w:rPr>
                <w:rFonts w:ascii="GHEA Grapalat" w:hAnsi="GHEA Grapalat"/>
                <w:sz w:val="18"/>
                <w:szCs w:val="18"/>
                <w:lang w:val="es-ES"/>
              </w:rPr>
              <w:t>услуги по внедрению лабораторной информационной системы</w:t>
            </w:r>
          </w:p>
        </w:tc>
        <w:tc>
          <w:tcPr>
            <w:tcW w:w="730" w:type="dxa"/>
            <w:vAlign w:val="center"/>
          </w:tcPr>
          <w:p w:rsidR="00EB68B8" w:rsidRPr="008C25DC" w:rsidRDefault="00EB68B8" w:rsidP="00EB68B8">
            <w:pPr>
              <w:jc w:val="center"/>
              <w:rPr>
                <w:rFonts w:ascii="GHEA Grapalat" w:hAnsi="GHEA Grapalat" w:cs="Arial"/>
                <w:sz w:val="18"/>
                <w:szCs w:val="18"/>
                <w:lang w:val="en-US"/>
              </w:rPr>
            </w:pPr>
            <w:r>
              <w:rPr>
                <w:rFonts w:ascii="GHEA Grapalat" w:hAnsi="GHEA Grapalat" w:cs="Arial"/>
                <w:sz w:val="18"/>
                <w:szCs w:val="18"/>
                <w:lang w:val="hy-AM"/>
              </w:rPr>
              <w:t>100</w:t>
            </w:r>
            <w:r>
              <w:rPr>
                <w:rFonts w:ascii="GHEA Grapalat" w:hAnsi="GHEA Grapalat" w:cs="Arial"/>
                <w:sz w:val="18"/>
                <w:szCs w:val="18"/>
              </w:rPr>
              <w:t>%</w:t>
            </w:r>
          </w:p>
        </w:tc>
        <w:tc>
          <w:tcPr>
            <w:tcW w:w="638" w:type="dxa"/>
            <w:vAlign w:val="center"/>
          </w:tcPr>
          <w:p w:rsidR="00EB68B8" w:rsidRDefault="00EB68B8" w:rsidP="00EB68B8">
            <w:pPr>
              <w:jc w:val="center"/>
            </w:pPr>
            <w:r w:rsidRPr="004E4ECE">
              <w:rPr>
                <w:rFonts w:ascii="GHEA Grapalat" w:hAnsi="GHEA Grapalat" w:cs="Arial"/>
                <w:sz w:val="18"/>
                <w:szCs w:val="18"/>
                <w:lang w:val="hy-AM"/>
              </w:rPr>
              <w:t>100</w:t>
            </w:r>
            <w:r w:rsidRPr="004E4ECE">
              <w:rPr>
                <w:rFonts w:ascii="GHEA Grapalat" w:hAnsi="GHEA Grapalat" w:cs="Arial"/>
                <w:sz w:val="18"/>
                <w:szCs w:val="18"/>
              </w:rPr>
              <w:t>%</w:t>
            </w:r>
          </w:p>
        </w:tc>
        <w:tc>
          <w:tcPr>
            <w:tcW w:w="638" w:type="dxa"/>
            <w:vAlign w:val="center"/>
          </w:tcPr>
          <w:p w:rsidR="00EB68B8" w:rsidRDefault="00EB68B8" w:rsidP="00EB68B8">
            <w:pPr>
              <w:jc w:val="center"/>
            </w:pPr>
            <w:r w:rsidRPr="004E4ECE">
              <w:rPr>
                <w:rFonts w:ascii="GHEA Grapalat" w:hAnsi="GHEA Grapalat" w:cs="Arial"/>
                <w:sz w:val="18"/>
                <w:szCs w:val="18"/>
                <w:lang w:val="hy-AM"/>
              </w:rPr>
              <w:t>100</w:t>
            </w:r>
            <w:r w:rsidRPr="004E4ECE">
              <w:rPr>
                <w:rFonts w:ascii="GHEA Grapalat" w:hAnsi="GHEA Grapalat" w:cs="Arial"/>
                <w:sz w:val="18"/>
                <w:szCs w:val="18"/>
              </w:rPr>
              <w:t>%</w:t>
            </w:r>
          </w:p>
        </w:tc>
        <w:tc>
          <w:tcPr>
            <w:tcW w:w="638" w:type="dxa"/>
            <w:vAlign w:val="center"/>
          </w:tcPr>
          <w:p w:rsidR="00EB68B8" w:rsidRDefault="00EB68B8" w:rsidP="00EB68B8">
            <w:pPr>
              <w:jc w:val="center"/>
            </w:pPr>
            <w:r w:rsidRPr="004E4ECE">
              <w:rPr>
                <w:rFonts w:ascii="GHEA Grapalat" w:hAnsi="GHEA Grapalat" w:cs="Arial"/>
                <w:sz w:val="18"/>
                <w:szCs w:val="18"/>
                <w:lang w:val="hy-AM"/>
              </w:rPr>
              <w:t>100</w:t>
            </w:r>
            <w:r w:rsidRPr="004E4ECE">
              <w:rPr>
                <w:rFonts w:ascii="GHEA Grapalat" w:hAnsi="GHEA Grapalat" w:cs="Arial"/>
                <w:sz w:val="18"/>
                <w:szCs w:val="18"/>
              </w:rPr>
              <w:t>%</w:t>
            </w:r>
          </w:p>
        </w:tc>
        <w:tc>
          <w:tcPr>
            <w:tcW w:w="638" w:type="dxa"/>
            <w:vAlign w:val="center"/>
          </w:tcPr>
          <w:p w:rsidR="00EB68B8" w:rsidRDefault="00EB68B8" w:rsidP="00EB68B8">
            <w:pPr>
              <w:jc w:val="center"/>
            </w:pPr>
            <w:r w:rsidRPr="004E4ECE">
              <w:rPr>
                <w:rFonts w:ascii="GHEA Grapalat" w:hAnsi="GHEA Grapalat" w:cs="Arial"/>
                <w:sz w:val="18"/>
                <w:szCs w:val="18"/>
                <w:lang w:val="hy-AM"/>
              </w:rPr>
              <w:t>100</w:t>
            </w:r>
            <w:r w:rsidRPr="004E4ECE">
              <w:rPr>
                <w:rFonts w:ascii="GHEA Grapalat" w:hAnsi="GHEA Grapalat" w:cs="Arial"/>
                <w:sz w:val="18"/>
                <w:szCs w:val="18"/>
              </w:rPr>
              <w:t>%</w:t>
            </w:r>
          </w:p>
        </w:tc>
        <w:tc>
          <w:tcPr>
            <w:tcW w:w="638" w:type="dxa"/>
            <w:vAlign w:val="center"/>
          </w:tcPr>
          <w:p w:rsidR="00EB68B8" w:rsidRDefault="00EB68B8" w:rsidP="00EB68B8">
            <w:pPr>
              <w:jc w:val="center"/>
            </w:pPr>
            <w:r w:rsidRPr="004E4ECE">
              <w:rPr>
                <w:rFonts w:ascii="GHEA Grapalat" w:hAnsi="GHEA Grapalat" w:cs="Arial"/>
                <w:sz w:val="18"/>
                <w:szCs w:val="18"/>
                <w:lang w:val="hy-AM"/>
              </w:rPr>
              <w:t>100</w:t>
            </w:r>
            <w:r w:rsidRPr="004E4ECE">
              <w:rPr>
                <w:rFonts w:ascii="GHEA Grapalat" w:hAnsi="GHEA Grapalat" w:cs="Arial"/>
                <w:sz w:val="18"/>
                <w:szCs w:val="18"/>
              </w:rPr>
              <w:t>%</w:t>
            </w:r>
          </w:p>
        </w:tc>
        <w:tc>
          <w:tcPr>
            <w:tcW w:w="638" w:type="dxa"/>
            <w:vAlign w:val="center"/>
          </w:tcPr>
          <w:p w:rsidR="00EB68B8" w:rsidRDefault="00EB68B8" w:rsidP="00EB68B8">
            <w:pPr>
              <w:jc w:val="center"/>
            </w:pPr>
            <w:r w:rsidRPr="004E4ECE">
              <w:rPr>
                <w:rFonts w:ascii="GHEA Grapalat" w:hAnsi="GHEA Grapalat" w:cs="Arial"/>
                <w:sz w:val="18"/>
                <w:szCs w:val="18"/>
                <w:lang w:val="hy-AM"/>
              </w:rPr>
              <w:t>100</w:t>
            </w:r>
            <w:r w:rsidRPr="004E4ECE">
              <w:rPr>
                <w:rFonts w:ascii="GHEA Grapalat" w:hAnsi="GHEA Grapalat" w:cs="Arial"/>
                <w:sz w:val="18"/>
                <w:szCs w:val="18"/>
              </w:rPr>
              <w:t>%</w:t>
            </w:r>
          </w:p>
        </w:tc>
        <w:tc>
          <w:tcPr>
            <w:tcW w:w="638" w:type="dxa"/>
            <w:vAlign w:val="center"/>
          </w:tcPr>
          <w:p w:rsidR="00EB68B8" w:rsidRDefault="00EB68B8" w:rsidP="00EB68B8">
            <w:pPr>
              <w:jc w:val="center"/>
            </w:pPr>
            <w:r w:rsidRPr="004E4ECE">
              <w:rPr>
                <w:rFonts w:ascii="GHEA Grapalat" w:hAnsi="GHEA Grapalat" w:cs="Arial"/>
                <w:sz w:val="18"/>
                <w:szCs w:val="18"/>
                <w:lang w:val="hy-AM"/>
              </w:rPr>
              <w:t>100</w:t>
            </w:r>
            <w:r w:rsidRPr="004E4ECE">
              <w:rPr>
                <w:rFonts w:ascii="GHEA Grapalat" w:hAnsi="GHEA Grapalat" w:cs="Arial"/>
                <w:sz w:val="18"/>
                <w:szCs w:val="18"/>
              </w:rPr>
              <w:t>%</w:t>
            </w:r>
          </w:p>
        </w:tc>
      </w:tr>
    </w:tbl>
    <w:p w:rsidR="001B4174" w:rsidRPr="00B138F3" w:rsidRDefault="001B4174" w:rsidP="001B4174">
      <w:pPr>
        <w:widowControl w:val="0"/>
        <w:spacing w:after="120"/>
        <w:rPr>
          <w:rFonts w:ascii="GHEA Grapalat" w:hAnsi="GHEA Grapalat"/>
          <w:i/>
        </w:rPr>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w:t>
      </w:r>
    </w:p>
    <w:tbl>
      <w:tblPr>
        <w:tblW w:w="9639" w:type="dxa"/>
        <w:jc w:val="center"/>
        <w:tblLayout w:type="fixed"/>
        <w:tblLook w:val="0000" w:firstRow="0" w:lastRow="0" w:firstColumn="0" w:lastColumn="0" w:noHBand="0" w:noVBand="0"/>
      </w:tblPr>
      <w:tblGrid>
        <w:gridCol w:w="4536"/>
        <w:gridCol w:w="760"/>
        <w:gridCol w:w="4343"/>
      </w:tblGrid>
      <w:tr w:rsidR="001B4174" w:rsidRPr="00B138F3" w:rsidTr="001B4174">
        <w:trPr>
          <w:jc w:val="center"/>
        </w:trPr>
        <w:tc>
          <w:tcPr>
            <w:tcW w:w="4536" w:type="dxa"/>
          </w:tcPr>
          <w:p w:rsidR="001B4174" w:rsidRPr="00B138F3" w:rsidRDefault="001B4174" w:rsidP="001B4174">
            <w:pPr>
              <w:widowControl w:val="0"/>
              <w:spacing w:after="160"/>
              <w:jc w:val="center"/>
              <w:rPr>
                <w:rFonts w:ascii="GHEA Grapalat" w:hAnsi="GHEA Grapalat" w:cs="Sylfaen"/>
                <w:b/>
                <w:bCs/>
              </w:rPr>
            </w:pPr>
            <w:r w:rsidRPr="00B138F3">
              <w:rPr>
                <w:rFonts w:ascii="GHEA Grapalat" w:hAnsi="GHEA Grapalat"/>
                <w:b/>
              </w:rPr>
              <w:t>ПОКУПАТЕЛЬ</w:t>
            </w:r>
          </w:p>
          <w:p w:rsidR="001B4174" w:rsidRPr="00B138F3" w:rsidRDefault="001B4174" w:rsidP="001B4174">
            <w:pPr>
              <w:widowControl w:val="0"/>
              <w:jc w:val="center"/>
              <w:rPr>
                <w:rFonts w:ascii="GHEA Grapalat" w:hAnsi="GHEA Grapalat"/>
                <w:lang w:val="en-US"/>
              </w:rPr>
            </w:pPr>
            <w:r w:rsidRPr="00B138F3">
              <w:rPr>
                <w:rFonts w:ascii="GHEA Grapalat" w:hAnsi="GHEA Grapalat"/>
                <w:lang w:val="en-US"/>
              </w:rPr>
              <w:t>______________________</w:t>
            </w:r>
          </w:p>
          <w:p w:rsidR="001B4174" w:rsidRPr="00B138F3" w:rsidRDefault="001B4174" w:rsidP="001B4174">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1B4174" w:rsidRPr="00B138F3" w:rsidRDefault="001B4174" w:rsidP="001B4174">
            <w:pPr>
              <w:widowControl w:val="0"/>
              <w:spacing w:after="160"/>
              <w:jc w:val="center"/>
              <w:rPr>
                <w:rFonts w:ascii="GHEA Grapalat" w:hAnsi="GHEA Grapalat"/>
              </w:rPr>
            </w:pPr>
            <w:r w:rsidRPr="00B138F3">
              <w:rPr>
                <w:rFonts w:ascii="GHEA Grapalat" w:hAnsi="GHEA Grapalat"/>
              </w:rPr>
              <w:t>М. П.</w:t>
            </w:r>
          </w:p>
        </w:tc>
        <w:tc>
          <w:tcPr>
            <w:tcW w:w="760" w:type="dxa"/>
          </w:tcPr>
          <w:p w:rsidR="001B4174" w:rsidRPr="00B138F3" w:rsidRDefault="001B4174" w:rsidP="001B4174">
            <w:pPr>
              <w:widowControl w:val="0"/>
              <w:spacing w:after="160"/>
              <w:jc w:val="center"/>
              <w:rPr>
                <w:rFonts w:ascii="GHEA Grapalat" w:hAnsi="GHEA Grapalat"/>
              </w:rPr>
            </w:pPr>
          </w:p>
        </w:tc>
        <w:tc>
          <w:tcPr>
            <w:tcW w:w="4343" w:type="dxa"/>
          </w:tcPr>
          <w:p w:rsidR="001B4174" w:rsidRPr="00B138F3" w:rsidRDefault="001B4174" w:rsidP="001B4174">
            <w:pPr>
              <w:widowControl w:val="0"/>
              <w:spacing w:after="160"/>
              <w:jc w:val="center"/>
              <w:rPr>
                <w:rFonts w:ascii="GHEA Grapalat" w:hAnsi="GHEA Grapalat" w:cs="Sylfaen"/>
                <w:b/>
                <w:bCs/>
              </w:rPr>
            </w:pPr>
            <w:r w:rsidRPr="00B138F3">
              <w:rPr>
                <w:rFonts w:ascii="GHEA Grapalat" w:hAnsi="GHEA Grapalat"/>
                <w:b/>
              </w:rPr>
              <w:t>ПРОДАВЕЦ</w:t>
            </w:r>
          </w:p>
          <w:p w:rsidR="001B4174" w:rsidRPr="00B138F3" w:rsidRDefault="001B4174" w:rsidP="001B4174">
            <w:pPr>
              <w:widowControl w:val="0"/>
              <w:jc w:val="center"/>
              <w:rPr>
                <w:rFonts w:ascii="GHEA Grapalat" w:hAnsi="GHEA Grapalat"/>
                <w:lang w:val="en-US"/>
              </w:rPr>
            </w:pPr>
            <w:r w:rsidRPr="00B138F3">
              <w:rPr>
                <w:rFonts w:ascii="GHEA Grapalat" w:hAnsi="GHEA Grapalat"/>
                <w:lang w:val="en-US"/>
              </w:rPr>
              <w:t>______________________</w:t>
            </w:r>
          </w:p>
          <w:p w:rsidR="001B4174" w:rsidRPr="00B138F3" w:rsidRDefault="001B4174" w:rsidP="001B4174">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1B4174" w:rsidRPr="00B138F3" w:rsidRDefault="001B4174" w:rsidP="001B4174">
            <w:pPr>
              <w:widowControl w:val="0"/>
              <w:spacing w:after="160"/>
              <w:jc w:val="center"/>
              <w:rPr>
                <w:rFonts w:ascii="GHEA Grapalat" w:hAnsi="GHEA Grapalat"/>
              </w:rPr>
            </w:pPr>
            <w:r w:rsidRPr="00B138F3">
              <w:rPr>
                <w:rFonts w:ascii="GHEA Grapalat" w:hAnsi="GHEA Grapalat"/>
              </w:rPr>
              <w:t>М. П.</w:t>
            </w:r>
          </w:p>
        </w:tc>
      </w:tr>
    </w:tbl>
    <w:p w:rsidR="00F44253" w:rsidRPr="009F3DC7" w:rsidRDefault="00F44253" w:rsidP="00F44253">
      <w:pPr>
        <w:widowControl w:val="0"/>
        <w:spacing w:after="160" w:line="360" w:lineRule="auto"/>
        <w:ind w:firstLine="567"/>
        <w:rPr>
          <w:rFonts w:ascii="GHEA Grapalat" w:hAnsi="GHEA Grapalat"/>
        </w:rPr>
        <w:sectPr w:rsidR="00F44253" w:rsidRPr="009F3DC7" w:rsidSect="00F44253">
          <w:footerReference w:type="default" r:id="rId8"/>
          <w:footnotePr>
            <w:pos w:val="beneathText"/>
          </w:footnotePr>
          <w:pgSz w:w="11907" w:h="16840" w:code="9"/>
          <w:pgMar w:top="993" w:right="567" w:bottom="1418" w:left="709" w:header="561" w:footer="561" w:gutter="0"/>
          <w:cols w:space="720"/>
          <w:docGrid w:linePitch="326"/>
        </w:sectPr>
      </w:pP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rsidR="003B2F27" w:rsidRPr="00AD29CE" w:rsidDel="004B29A5" w:rsidRDefault="003B2F27" w:rsidP="007D73E1">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7D73E1">
      <w:pPr>
        <w:widowControl w:val="0"/>
        <w:ind w:firstLine="375"/>
        <w:contextualSpacing/>
        <w:rPr>
          <w:rFonts w:ascii="GHEA Grapalat" w:hAnsi="GHEA Grapalat"/>
          <w:iCs/>
          <w:color w:val="000000"/>
        </w:rPr>
      </w:pPr>
    </w:p>
    <w:p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7D73E1">
      <w:pPr>
        <w:pStyle w:val="BodyTextIndent"/>
        <w:widowControl w:val="0"/>
        <w:spacing w:line="240" w:lineRule="auto"/>
        <w:ind w:firstLine="0"/>
        <w:contextualSpacing/>
        <w:jc w:val="center"/>
        <w:rPr>
          <w:rFonts w:ascii="GHEA Grapalat" w:hAnsi="GHEA Grapalat"/>
          <w:b/>
          <w:bCs/>
          <w:iCs/>
          <w:sz w:val="24"/>
          <w:szCs w:val="24"/>
        </w:rPr>
      </w:pPr>
    </w:p>
    <w:p w:rsidR="003B2F27" w:rsidRPr="00AD29CE" w:rsidRDefault="003B2F27" w:rsidP="007D73E1">
      <w:pPr>
        <w:pStyle w:val="BodyTextIndent"/>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7D73E1">
      <w:pPr>
        <w:pStyle w:val="NormalWeb"/>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7D73E1">
      <w:pPr>
        <w:pStyle w:val="NormalWeb"/>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7D73E1">
      <w:pPr>
        <w:pStyle w:val="NormalWeb"/>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r>
    </w:tbl>
    <w:p w:rsidR="003B2F27" w:rsidRPr="00CA2754" w:rsidRDefault="003B2F27" w:rsidP="007D73E1">
      <w:pPr>
        <w:widowControl w:val="0"/>
        <w:ind w:firstLine="375"/>
        <w:contextualSpacing/>
        <w:jc w:val="both"/>
        <w:rPr>
          <w:rFonts w:ascii="GHEA Grapalat" w:hAnsi="GHEA Grapalat" w:cs="Arial"/>
          <w:iCs/>
          <w:color w:val="000000"/>
          <w:lang w:val="en-US"/>
        </w:rPr>
      </w:pPr>
    </w:p>
    <w:p w:rsidR="003B2F27" w:rsidRPr="00AD29CE" w:rsidRDefault="003B2F27" w:rsidP="007D73E1">
      <w:pPr>
        <w:widowControl w:val="0"/>
        <w:ind w:firstLine="567"/>
        <w:contextualSpacing/>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7D73E1">
      <w:pPr>
        <w:widowControl w:val="0"/>
        <w:autoSpaceDE w:val="0"/>
        <w:autoSpaceDN w:val="0"/>
        <w:adjustRightInd w:val="0"/>
        <w:contextualSpacing/>
        <w:jc w:val="right"/>
        <w:rPr>
          <w:rFonts w:ascii="GHEA Grapalat" w:hAnsi="GHEA Grapalat" w:cs="TimesArmenianPSMT"/>
        </w:rPr>
      </w:pPr>
    </w:p>
    <w:p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lastRenderedPageBreak/>
        <w:t>Приложение № 3.1</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contextualSpacing/>
        <w:rPr>
          <w:rFonts w:ascii="GHEA Grapalat" w:hAnsi="GHEA Grapalat"/>
        </w:rPr>
      </w:pPr>
    </w:p>
    <w:p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bl>
    <w:p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firstRow="1" w:lastRow="0" w:firstColumn="1" w:lastColumn="0" w:noHBand="0" w:noVBand="0"/>
      </w:tblPr>
      <w:tblGrid>
        <w:gridCol w:w="4785"/>
        <w:gridCol w:w="5223"/>
      </w:tblGrid>
      <w:tr w:rsidR="003B2F27" w:rsidRPr="00AD29CE" w:rsidTr="005B7138">
        <w:tc>
          <w:tcPr>
            <w:tcW w:w="4785"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7D73E1">
            <w:pPr>
              <w:widowControl w:val="0"/>
              <w:contextualSpacing/>
              <w:rPr>
                <w:rFonts w:ascii="GHEA Grapalat" w:hAnsi="GHEA Grapalat" w:cs="GHEA Grapalat"/>
                <w:color w:val="000000"/>
              </w:rPr>
            </w:pPr>
          </w:p>
        </w:tc>
      </w:tr>
    </w:tbl>
    <w:p w:rsidR="003B2F27" w:rsidRPr="00AD29CE" w:rsidRDefault="003B2F27" w:rsidP="007D73E1">
      <w:pPr>
        <w:widowControl w:val="0"/>
        <w:ind w:left="-142" w:firstLine="142"/>
        <w:contextualSpacing/>
        <w:jc w:val="center"/>
        <w:rPr>
          <w:rFonts w:ascii="GHEA Grapalat" w:hAnsi="GHEA Grapalat" w:cs="Sylfaen"/>
          <w:b/>
        </w:rPr>
      </w:pPr>
    </w:p>
    <w:p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rsidR="00A9154C" w:rsidRDefault="00A9154C">
      <w:pPr>
        <w:rPr>
          <w:rFonts w:ascii="GHEA Grapalat" w:hAnsi="GHEA Grapalat"/>
          <w:i/>
          <w:lang w:val="en-US"/>
        </w:rPr>
      </w:pPr>
      <w:r>
        <w:rPr>
          <w:rFonts w:ascii="GHEA Grapalat" w:hAnsi="GHEA Grapalat"/>
          <w:i/>
          <w:lang w:val="en-US"/>
        </w:rPr>
        <w:br w:type="page"/>
      </w:r>
    </w:p>
    <w:p w:rsidR="00A9154C" w:rsidRPr="00A33C34" w:rsidRDefault="00A9154C" w:rsidP="00A9154C">
      <w:pPr>
        <w:widowControl w:val="0"/>
        <w:jc w:val="right"/>
        <w:rPr>
          <w:rFonts w:ascii="GHEA Grapalat" w:hAnsi="GHEA Grapalat" w:cs="Sylfaen"/>
          <w:i/>
        </w:rPr>
      </w:pPr>
      <w:r w:rsidRPr="00A33C34">
        <w:rPr>
          <w:rFonts w:ascii="GHEA Grapalat" w:hAnsi="GHEA Grapalat"/>
          <w:i/>
        </w:rPr>
        <w:lastRenderedPageBreak/>
        <w:t>Приложение № 4</w:t>
      </w:r>
    </w:p>
    <w:p w:rsidR="00A9154C" w:rsidRPr="00A33C34" w:rsidRDefault="00A9154C" w:rsidP="00A9154C">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rsidR="00A9154C" w:rsidRPr="00A33C34" w:rsidRDefault="00A9154C" w:rsidP="00A9154C">
      <w:pPr>
        <w:jc w:val="center"/>
        <w:rPr>
          <w:rFonts w:ascii="GHEA Grapalat" w:hAnsi="GHEA Grapalat" w:cs="GHEA Grapalat"/>
        </w:rPr>
      </w:pPr>
    </w:p>
    <w:p w:rsidR="00A9154C" w:rsidRPr="00A33C34" w:rsidRDefault="00A9154C" w:rsidP="00A9154C">
      <w:pPr>
        <w:jc w:val="center"/>
        <w:rPr>
          <w:rFonts w:ascii="GHEA Grapalat" w:hAnsi="GHEA Grapalat" w:cs="GHEA Grapalat"/>
        </w:rPr>
      </w:pPr>
      <w:r w:rsidRPr="00A33C34">
        <w:rPr>
          <w:rFonts w:ascii="GHEA Grapalat" w:hAnsi="GHEA Grapalat" w:cs="GHEA Grapalat"/>
        </w:rPr>
        <w:t>УВЕДОМЛЕНИЕ</w:t>
      </w:r>
    </w:p>
    <w:p w:rsidR="00A9154C" w:rsidRPr="00A33C34" w:rsidRDefault="00A9154C" w:rsidP="00A9154C">
      <w:pPr>
        <w:jc w:val="center"/>
        <w:rPr>
          <w:rFonts w:ascii="GHEA Grapalat" w:hAnsi="GHEA Grapalat" w:cs="GHEA Grapalat"/>
          <w:lang w:val="hy-AM"/>
        </w:rPr>
      </w:pPr>
    </w:p>
    <w:p w:rsidR="00A9154C" w:rsidRPr="00A33C34" w:rsidRDefault="00A9154C" w:rsidP="00A9154C">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rsidR="00A9154C" w:rsidRPr="00A33C34" w:rsidRDefault="00A9154C" w:rsidP="00A9154C">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финансового</w:t>
      </w:r>
      <w:proofErr w:type="spellEnd"/>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агента</w:t>
      </w:r>
      <w:proofErr w:type="spellEnd"/>
    </w:p>
    <w:p w:rsidR="00A9154C" w:rsidRPr="00A33C34" w:rsidRDefault="00A9154C" w:rsidP="00A9154C">
      <w:pPr>
        <w:rPr>
          <w:rFonts w:ascii="GHEA Grapalat" w:hAnsi="GHEA Grapalat"/>
          <w:vertAlign w:val="superscript"/>
          <w:lang w:val="es-ES"/>
        </w:rPr>
      </w:pPr>
    </w:p>
    <w:p w:rsidR="00A9154C" w:rsidRPr="00A33C34" w:rsidRDefault="00A9154C" w:rsidP="00A9154C">
      <w:pPr>
        <w:pStyle w:val="ListParagraph"/>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rsidR="00A9154C" w:rsidRPr="00A33C34" w:rsidRDefault="00A9154C" w:rsidP="00A9154C">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A9154C" w:rsidRPr="00A33C34" w:rsidRDefault="00A9154C" w:rsidP="00A9154C">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rsidR="00A9154C" w:rsidRPr="00A33C34" w:rsidRDefault="00A9154C" w:rsidP="00A9154C">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A9154C" w:rsidRPr="00A33C34" w:rsidRDefault="00A9154C" w:rsidP="00A9154C">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rsidR="00A9154C" w:rsidRPr="00A33C34" w:rsidRDefault="00A9154C" w:rsidP="00A9154C">
      <w:pPr>
        <w:rPr>
          <w:rFonts w:ascii="GHEA Grapalat" w:hAnsi="GHEA Grapalat" w:cs="Sylfaen"/>
          <w:sz w:val="20"/>
          <w:szCs w:val="20"/>
          <w:lang w:val="es-ES"/>
        </w:rPr>
      </w:pPr>
    </w:p>
    <w:p w:rsidR="00A9154C" w:rsidRPr="00A33C34" w:rsidRDefault="00A9154C" w:rsidP="00A9154C">
      <w:pPr>
        <w:pStyle w:val="ListParagraph"/>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w:t>
      </w:r>
    </w:p>
    <w:p w:rsidR="00A9154C" w:rsidRPr="00A33C34" w:rsidRDefault="00A9154C" w:rsidP="00A9154C">
      <w:pPr>
        <w:jc w:val="center"/>
        <w:rPr>
          <w:rFonts w:ascii="GHEA Grapalat" w:hAnsi="GHEA Grapalat" w:cs="GHEA Grapalat"/>
          <w:lang w:val="es-ES"/>
        </w:rPr>
      </w:pPr>
    </w:p>
    <w:p w:rsidR="00A9154C" w:rsidRPr="00A33C34" w:rsidRDefault="00A9154C" w:rsidP="00A9154C">
      <w:pPr>
        <w:ind w:firstLine="709"/>
        <w:rPr>
          <w:lang w:val="es-ES"/>
        </w:rPr>
      </w:pPr>
    </w:p>
    <w:p w:rsidR="00A9154C" w:rsidRPr="00A33C34" w:rsidRDefault="00A9154C" w:rsidP="00A9154C">
      <w:pPr>
        <w:ind w:firstLine="709"/>
        <w:rPr>
          <w:lang w:val="es-ES"/>
        </w:rPr>
      </w:pPr>
    </w:p>
    <w:p w:rsidR="00A9154C" w:rsidRPr="00A33C34" w:rsidRDefault="00A9154C" w:rsidP="00A9154C">
      <w:pPr>
        <w:ind w:firstLine="709"/>
        <w:rPr>
          <w:lang w:val="es-ES"/>
        </w:rPr>
      </w:pPr>
    </w:p>
    <w:p w:rsidR="00A9154C" w:rsidRPr="00A33C34" w:rsidRDefault="00A9154C" w:rsidP="00A9154C">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rsidR="00A9154C" w:rsidRPr="00A33C34" w:rsidRDefault="00A9154C" w:rsidP="00A9154C">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rsidR="00A9154C" w:rsidRPr="00A33C34" w:rsidRDefault="00A9154C" w:rsidP="00A9154C">
      <w:pPr>
        <w:jc w:val="right"/>
        <w:rPr>
          <w:rFonts w:ascii="GHEA Grapalat" w:hAnsi="GHEA Grapalat"/>
          <w:sz w:val="20"/>
          <w:lang w:val="hy-AM"/>
        </w:rPr>
      </w:pPr>
      <w:r w:rsidRPr="00A33C34">
        <w:rPr>
          <w:rFonts w:ascii="GHEA Grapalat" w:hAnsi="GHEA Grapalat"/>
          <w:sz w:val="20"/>
          <w:lang w:val="hy-AM"/>
        </w:rPr>
        <w:t xml:space="preserve">    </w:t>
      </w:r>
    </w:p>
    <w:p w:rsidR="00A9154C" w:rsidRPr="00A33C34" w:rsidRDefault="00A9154C" w:rsidP="00A9154C">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rsidR="00A9154C" w:rsidRPr="00A33C34" w:rsidRDefault="00A9154C" w:rsidP="00A9154C">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rsidR="00A9154C" w:rsidRPr="00A33C34" w:rsidRDefault="00A9154C" w:rsidP="00A9154C">
      <w:pPr>
        <w:jc w:val="center"/>
        <w:rPr>
          <w:rFonts w:ascii="GHEA Grapalat" w:hAnsi="GHEA Grapalat" w:cs="Sylfaen"/>
          <w:sz w:val="16"/>
          <w:szCs w:val="16"/>
          <w:lang w:val="es-ES"/>
        </w:rPr>
      </w:pPr>
    </w:p>
    <w:p w:rsidR="00A9154C" w:rsidRPr="00A33C34" w:rsidRDefault="00A9154C" w:rsidP="00A9154C">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rsidR="00A9154C" w:rsidRPr="003B2F27" w:rsidRDefault="00A9154C" w:rsidP="00A9154C">
      <w:pPr>
        <w:widowControl w:val="0"/>
        <w:spacing w:after="160"/>
        <w:ind w:left="-142" w:firstLine="142"/>
        <w:jc w:val="center"/>
        <w:rPr>
          <w:rFonts w:ascii="GHEA Grapalat" w:hAnsi="GHEA Grapalat"/>
          <w:i/>
          <w:lang w:val="en-US"/>
        </w:rPr>
      </w:pPr>
    </w:p>
    <w:p w:rsidR="008D352C" w:rsidRPr="003B2F27" w:rsidRDefault="008D352C" w:rsidP="007D73E1">
      <w:pPr>
        <w:widowControl w:val="0"/>
        <w:ind w:left="-142" w:firstLine="142"/>
        <w:contextualSpacing/>
        <w:jc w:val="center"/>
        <w:rPr>
          <w:rFonts w:ascii="GHEA Grapalat" w:hAnsi="GHEA Grapalat"/>
          <w:i/>
          <w:lang w:val="en-US"/>
        </w:rPr>
      </w:pPr>
    </w:p>
    <w:sectPr w:rsidR="008D352C" w:rsidRPr="003B2F27" w:rsidSect="008F145F">
      <w:footerReference w:type="default" r:id="rId9"/>
      <w:footnotePr>
        <w:pos w:val="beneathText"/>
      </w:footnotePr>
      <w:pgSz w:w="11906" w:h="16838" w:code="9"/>
      <w:pgMar w:top="426" w:right="849" w:bottom="567" w:left="993"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70417" w:rsidRDefault="00170417">
      <w:r>
        <w:separator/>
      </w:r>
    </w:p>
  </w:endnote>
  <w:endnote w:type="continuationSeparator" w:id="0">
    <w:p w:rsidR="00170417" w:rsidRDefault="00170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503841"/>
      <w:docPartObj>
        <w:docPartGallery w:val="Page Numbers (Bottom of Page)"/>
        <w:docPartUnique/>
      </w:docPartObj>
    </w:sdtPr>
    <w:sdtEndPr>
      <w:rPr>
        <w:rFonts w:ascii="GHEA Grapalat" w:hAnsi="GHEA Grapalat"/>
        <w:sz w:val="24"/>
        <w:szCs w:val="24"/>
      </w:rPr>
    </w:sdtEndPr>
    <w:sdtContent>
      <w:p w:rsidR="00170417" w:rsidRPr="003E450C" w:rsidRDefault="00170417">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Pr>
            <w:rFonts w:ascii="GHEA Grapalat" w:hAnsi="GHEA Grapalat"/>
            <w:noProof/>
            <w:sz w:val="24"/>
            <w:szCs w:val="24"/>
          </w:rPr>
          <w:t>69</w:t>
        </w:r>
        <w:r w:rsidRPr="003E450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70417" w:rsidRPr="00305BEC" w:rsidRDefault="00170417">
    <w:pPr>
      <w:pStyle w:val="Footer"/>
      <w:jc w:val="center"/>
      <w:rPr>
        <w:rFonts w:ascii="GHEA Grapalat" w:hAnsi="GHEA Grapalat"/>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70417" w:rsidRDefault="00170417">
      <w:r>
        <w:separator/>
      </w:r>
    </w:p>
  </w:footnote>
  <w:footnote w:type="continuationSeparator" w:id="0">
    <w:p w:rsidR="00170417" w:rsidRDefault="00170417">
      <w:r>
        <w:continuationSeparator/>
      </w:r>
    </w:p>
  </w:footnote>
  <w:footnote w:id="1">
    <w:p w:rsidR="00170417" w:rsidRPr="00A31673" w:rsidRDefault="00170417">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170417" w:rsidRDefault="00170417" w:rsidP="006B3E56">
      <w:pPr>
        <w:jc w:val="both"/>
      </w:pPr>
    </w:p>
    <w:p w:rsidR="00170417" w:rsidRPr="00503980" w:rsidRDefault="00170417"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170417" w:rsidRPr="00503980" w:rsidRDefault="00170417" w:rsidP="007906A2">
      <w:pPr>
        <w:jc w:val="both"/>
        <w:rPr>
          <w:rFonts w:ascii="GHEA Grapalat" w:hAnsi="GHEA Grapalat"/>
          <w:i/>
          <w:sz w:val="20"/>
          <w:szCs w:val="20"/>
        </w:rPr>
      </w:pPr>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170417" w:rsidRPr="00503980" w:rsidRDefault="00170417"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170417" w:rsidRDefault="00170417" w:rsidP="006B3E56">
      <w:pPr>
        <w:pStyle w:val="FootnoteText"/>
        <w:rPr>
          <w:rFonts w:asciiTheme="minorHAnsi" w:hAnsiTheme="minorHAnsi"/>
          <w:lang w:val="af-ZA"/>
        </w:rPr>
      </w:pPr>
    </w:p>
  </w:footnote>
  <w:footnote w:id="3">
    <w:p w:rsidR="00170417" w:rsidRPr="00D3436F" w:rsidRDefault="00170417"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170417" w:rsidRPr="009C4E45" w:rsidRDefault="00170417">
      <w:pPr>
        <w:pStyle w:val="FootnoteText"/>
        <w:rPr>
          <w:rFonts w:ascii="GHEA Grapalat" w:hAnsi="GHEA Grapalat"/>
          <w:color w:val="FF0000"/>
          <w:sz w:val="28"/>
          <w:szCs w:val="28"/>
        </w:rPr>
      </w:pPr>
    </w:p>
  </w:footnote>
  <w:footnote w:id="4">
    <w:p w:rsidR="00170417" w:rsidRPr="008842CE" w:rsidRDefault="00170417" w:rsidP="000A214C">
      <w:pPr>
        <w:pStyle w:val="FootnoteText"/>
        <w:jc w:val="both"/>
      </w:pPr>
    </w:p>
  </w:footnote>
  <w:footnote w:id="5">
    <w:p w:rsidR="00170417" w:rsidRPr="006F5F33" w:rsidRDefault="00170417"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6">
    <w:p w:rsidR="00170417" w:rsidRPr="006F5F33" w:rsidRDefault="00170417"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7">
    <w:p w:rsidR="00170417" w:rsidRPr="006F5F33" w:rsidRDefault="00170417"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F136615"/>
    <w:multiLevelType w:val="hybridMultilevel"/>
    <w:tmpl w:val="E9C25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9"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02C3AC9"/>
    <w:multiLevelType w:val="hybridMultilevel"/>
    <w:tmpl w:val="D2FA7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6B6219D"/>
    <w:multiLevelType w:val="hybridMultilevel"/>
    <w:tmpl w:val="5276F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1"/>
  </w:num>
  <w:num w:numId="3">
    <w:abstractNumId w:val="20"/>
  </w:num>
  <w:num w:numId="4">
    <w:abstractNumId w:val="15"/>
  </w:num>
  <w:num w:numId="5">
    <w:abstractNumId w:val="26"/>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31"/>
  </w:num>
  <w:num w:numId="13">
    <w:abstractNumId w:val="29"/>
  </w:num>
  <w:num w:numId="14">
    <w:abstractNumId w:val="13"/>
  </w:num>
  <w:num w:numId="15">
    <w:abstractNumId w:val="30"/>
  </w:num>
  <w:num w:numId="16">
    <w:abstractNumId w:val="14"/>
  </w:num>
  <w:num w:numId="17">
    <w:abstractNumId w:val="6"/>
  </w:num>
  <w:num w:numId="18">
    <w:abstractNumId w:val="1"/>
  </w:num>
  <w:num w:numId="19">
    <w:abstractNumId w:val="16"/>
  </w:num>
  <w:num w:numId="20">
    <w:abstractNumId w:val="16"/>
  </w:num>
  <w:num w:numId="21">
    <w:abstractNumId w:val="18"/>
  </w:num>
  <w:num w:numId="22">
    <w:abstractNumId w:val="22"/>
  </w:num>
  <w:num w:numId="23">
    <w:abstractNumId w:val="7"/>
  </w:num>
  <w:num w:numId="24">
    <w:abstractNumId w:val="18"/>
  </w:num>
  <w:num w:numId="25">
    <w:abstractNumId w:val="12"/>
  </w:num>
  <w:num w:numId="26">
    <w:abstractNumId w:val="4"/>
  </w:num>
  <w:num w:numId="27">
    <w:abstractNumId w:val="3"/>
  </w:num>
  <w:num w:numId="28">
    <w:abstractNumId w:val="0"/>
  </w:num>
  <w:num w:numId="29">
    <w:abstractNumId w:val="9"/>
  </w:num>
  <w:num w:numId="30">
    <w:abstractNumId w:val="27"/>
  </w:num>
  <w:num w:numId="31">
    <w:abstractNumId w:val="23"/>
  </w:num>
  <w:num w:numId="32">
    <w:abstractNumId w:val="24"/>
  </w:num>
  <w:num w:numId="33">
    <w:abstractNumId w:val="19"/>
  </w:num>
  <w:num w:numId="34">
    <w:abstractNumId w:val="2"/>
  </w:num>
  <w:num w:numId="35">
    <w:abstractNumId w:val="28"/>
  </w:num>
  <w:num w:numId="36">
    <w:abstractNumId w:val="10"/>
  </w:num>
  <w:num w:numId="37">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36865"/>
  </w:hdrShapeDefault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314"/>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5ECC"/>
    <w:rsid w:val="000C64C4"/>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5D5"/>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56E"/>
    <w:rsid w:val="00126D48"/>
    <w:rsid w:val="00126D7B"/>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33A"/>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5248"/>
    <w:rsid w:val="00167353"/>
    <w:rsid w:val="001679A6"/>
    <w:rsid w:val="00170417"/>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1322"/>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74"/>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CFE"/>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06DA"/>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2A30"/>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3E4F"/>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3AD"/>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979"/>
    <w:rsid w:val="002A1F5A"/>
    <w:rsid w:val="002A1FAC"/>
    <w:rsid w:val="002A27F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107"/>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17"/>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1D5"/>
    <w:rsid w:val="00314477"/>
    <w:rsid w:val="00316381"/>
    <w:rsid w:val="003163A5"/>
    <w:rsid w:val="003169A4"/>
    <w:rsid w:val="00316E71"/>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2F7E"/>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3C3"/>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3B08"/>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910"/>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6546"/>
    <w:rsid w:val="00416F1E"/>
    <w:rsid w:val="0041739A"/>
    <w:rsid w:val="004175B6"/>
    <w:rsid w:val="00417E48"/>
    <w:rsid w:val="00417F33"/>
    <w:rsid w:val="00421AEB"/>
    <w:rsid w:val="00422802"/>
    <w:rsid w:val="00423B3F"/>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6FD"/>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4D73"/>
    <w:rsid w:val="0045525D"/>
    <w:rsid w:val="004553CA"/>
    <w:rsid w:val="0045669A"/>
    <w:rsid w:val="00456B02"/>
    <w:rsid w:val="00456C67"/>
    <w:rsid w:val="00457745"/>
    <w:rsid w:val="00457FBF"/>
    <w:rsid w:val="00460CA5"/>
    <w:rsid w:val="004616F4"/>
    <w:rsid w:val="0046186C"/>
    <w:rsid w:val="0046188C"/>
    <w:rsid w:val="00461D88"/>
    <w:rsid w:val="004623A3"/>
    <w:rsid w:val="00462E00"/>
    <w:rsid w:val="00463606"/>
    <w:rsid w:val="004636DA"/>
    <w:rsid w:val="00463B00"/>
    <w:rsid w:val="00463B0B"/>
    <w:rsid w:val="00464555"/>
    <w:rsid w:val="00464693"/>
    <w:rsid w:val="00464719"/>
    <w:rsid w:val="0046481A"/>
    <w:rsid w:val="00464D3A"/>
    <w:rsid w:val="00464DA7"/>
    <w:rsid w:val="0046522E"/>
    <w:rsid w:val="0046568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3ED3"/>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8D1"/>
    <w:rsid w:val="00496CA9"/>
    <w:rsid w:val="004974D8"/>
    <w:rsid w:val="004A0302"/>
    <w:rsid w:val="004A0321"/>
    <w:rsid w:val="004A0750"/>
    <w:rsid w:val="004A1734"/>
    <w:rsid w:val="004A1C5D"/>
    <w:rsid w:val="004A1ECC"/>
    <w:rsid w:val="004A2400"/>
    <w:rsid w:val="004A3051"/>
    <w:rsid w:val="004A317B"/>
    <w:rsid w:val="004A51CE"/>
    <w:rsid w:val="004A6204"/>
    <w:rsid w:val="004A6815"/>
    <w:rsid w:val="004A712A"/>
    <w:rsid w:val="004A7722"/>
    <w:rsid w:val="004A798D"/>
    <w:rsid w:val="004B0C9E"/>
    <w:rsid w:val="004B1814"/>
    <w:rsid w:val="004B2363"/>
    <w:rsid w:val="004B2714"/>
    <w:rsid w:val="004B28E1"/>
    <w:rsid w:val="004B2DBD"/>
    <w:rsid w:val="004B2EF9"/>
    <w:rsid w:val="004B2F56"/>
    <w:rsid w:val="004B383E"/>
    <w:rsid w:val="004B3AF9"/>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260F"/>
    <w:rsid w:val="004C3803"/>
    <w:rsid w:val="004C43A3"/>
    <w:rsid w:val="004C5CF3"/>
    <w:rsid w:val="004C6A6E"/>
    <w:rsid w:val="004C7808"/>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972"/>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893"/>
    <w:rsid w:val="004F0CAA"/>
    <w:rsid w:val="004F1BA0"/>
    <w:rsid w:val="004F2130"/>
    <w:rsid w:val="004F2549"/>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8F8"/>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766"/>
    <w:rsid w:val="00530BD2"/>
    <w:rsid w:val="00530C17"/>
    <w:rsid w:val="00530DA1"/>
    <w:rsid w:val="00530F97"/>
    <w:rsid w:val="00531CA1"/>
    <w:rsid w:val="0053262C"/>
    <w:rsid w:val="00532EDD"/>
    <w:rsid w:val="00533989"/>
    <w:rsid w:val="00534395"/>
    <w:rsid w:val="00534468"/>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7AD"/>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ACD"/>
    <w:rsid w:val="00564E3F"/>
    <w:rsid w:val="00565078"/>
    <w:rsid w:val="0056625A"/>
    <w:rsid w:val="00567040"/>
    <w:rsid w:val="00567245"/>
    <w:rsid w:val="00567893"/>
    <w:rsid w:val="00570AFC"/>
    <w:rsid w:val="00571554"/>
    <w:rsid w:val="005716B8"/>
    <w:rsid w:val="00571702"/>
    <w:rsid w:val="00571F29"/>
    <w:rsid w:val="0057264D"/>
    <w:rsid w:val="005729B9"/>
    <w:rsid w:val="005739AB"/>
    <w:rsid w:val="00573C64"/>
    <w:rsid w:val="005744FC"/>
    <w:rsid w:val="0057550D"/>
    <w:rsid w:val="00575C75"/>
    <w:rsid w:val="0057621C"/>
    <w:rsid w:val="005762E0"/>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111"/>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4EFC"/>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09B7"/>
    <w:rsid w:val="00611998"/>
    <w:rsid w:val="00611C2E"/>
    <w:rsid w:val="00613247"/>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49F"/>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397"/>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487"/>
    <w:rsid w:val="00713746"/>
    <w:rsid w:val="0071687B"/>
    <w:rsid w:val="0071689A"/>
    <w:rsid w:val="00716F47"/>
    <w:rsid w:val="00717193"/>
    <w:rsid w:val="00717C79"/>
    <w:rsid w:val="007204FD"/>
    <w:rsid w:val="00720542"/>
    <w:rsid w:val="00720DD7"/>
    <w:rsid w:val="007210AC"/>
    <w:rsid w:val="00721677"/>
    <w:rsid w:val="007216B1"/>
    <w:rsid w:val="00721CBC"/>
    <w:rsid w:val="00722665"/>
    <w:rsid w:val="00723462"/>
    <w:rsid w:val="00723E02"/>
    <w:rsid w:val="007248D6"/>
    <w:rsid w:val="007248F1"/>
    <w:rsid w:val="0072587C"/>
    <w:rsid w:val="00725DA9"/>
    <w:rsid w:val="00725ED3"/>
    <w:rsid w:val="00726E06"/>
    <w:rsid w:val="00727FAE"/>
    <w:rsid w:val="00731BD1"/>
    <w:rsid w:val="00731D26"/>
    <w:rsid w:val="00731DBE"/>
    <w:rsid w:val="007347E4"/>
    <w:rsid w:val="00735365"/>
    <w:rsid w:val="00735C9B"/>
    <w:rsid w:val="00736959"/>
    <w:rsid w:val="00736A43"/>
    <w:rsid w:val="00737986"/>
    <w:rsid w:val="00737B2F"/>
    <w:rsid w:val="00737D8E"/>
    <w:rsid w:val="00740919"/>
    <w:rsid w:val="00740EF5"/>
    <w:rsid w:val="00741ACC"/>
    <w:rsid w:val="00741D11"/>
    <w:rsid w:val="00742B67"/>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4FD5"/>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77B7F"/>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6E4"/>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0D3B"/>
    <w:rsid w:val="007C13B3"/>
    <w:rsid w:val="007C15C5"/>
    <w:rsid w:val="007C1825"/>
    <w:rsid w:val="007C1D08"/>
    <w:rsid w:val="007C274E"/>
    <w:rsid w:val="007C2C7E"/>
    <w:rsid w:val="007C2EE2"/>
    <w:rsid w:val="007C3480"/>
    <w:rsid w:val="007C3D16"/>
    <w:rsid w:val="007C3FF3"/>
    <w:rsid w:val="007C482B"/>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2B8B"/>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492"/>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4DED"/>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2D93"/>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3A9"/>
    <w:rsid w:val="008A345D"/>
    <w:rsid w:val="008A3C60"/>
    <w:rsid w:val="008A3D03"/>
    <w:rsid w:val="008A4275"/>
    <w:rsid w:val="008A4DA3"/>
    <w:rsid w:val="008A5CEA"/>
    <w:rsid w:val="008A6BF1"/>
    <w:rsid w:val="008A70A4"/>
    <w:rsid w:val="008A7905"/>
    <w:rsid w:val="008A7A94"/>
    <w:rsid w:val="008B0198"/>
    <w:rsid w:val="008B0507"/>
    <w:rsid w:val="008B069D"/>
    <w:rsid w:val="008B1233"/>
    <w:rsid w:val="008B12AF"/>
    <w:rsid w:val="008B1605"/>
    <w:rsid w:val="008B3117"/>
    <w:rsid w:val="008B4DB1"/>
    <w:rsid w:val="008B4FDA"/>
    <w:rsid w:val="008B659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C75EF"/>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388"/>
    <w:rsid w:val="008F145F"/>
    <w:rsid w:val="008F1F9B"/>
    <w:rsid w:val="008F2148"/>
    <w:rsid w:val="008F2365"/>
    <w:rsid w:val="008F2B76"/>
    <w:rsid w:val="008F2CA1"/>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3E06"/>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5D8"/>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6D"/>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1FA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4F21"/>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4E45"/>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54AE"/>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A7C"/>
    <w:rsid w:val="00A04DB0"/>
    <w:rsid w:val="00A05C8A"/>
    <w:rsid w:val="00A06CC8"/>
    <w:rsid w:val="00A0752B"/>
    <w:rsid w:val="00A0753B"/>
    <w:rsid w:val="00A104D1"/>
    <w:rsid w:val="00A10D1E"/>
    <w:rsid w:val="00A10D1F"/>
    <w:rsid w:val="00A112E2"/>
    <w:rsid w:val="00A11E49"/>
    <w:rsid w:val="00A11F49"/>
    <w:rsid w:val="00A12665"/>
    <w:rsid w:val="00A1275F"/>
    <w:rsid w:val="00A129BC"/>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096"/>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664"/>
    <w:rsid w:val="00A86F6B"/>
    <w:rsid w:val="00A9098A"/>
    <w:rsid w:val="00A90E28"/>
    <w:rsid w:val="00A90FCD"/>
    <w:rsid w:val="00A9154C"/>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3D2"/>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3CC1"/>
    <w:rsid w:val="00AD522C"/>
    <w:rsid w:val="00AD798D"/>
    <w:rsid w:val="00AD7B20"/>
    <w:rsid w:val="00AE00B8"/>
    <w:rsid w:val="00AE0514"/>
    <w:rsid w:val="00AE0699"/>
    <w:rsid w:val="00AE11EC"/>
    <w:rsid w:val="00AE1606"/>
    <w:rsid w:val="00AE16D5"/>
    <w:rsid w:val="00AE1BA4"/>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2E"/>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397"/>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5CC"/>
    <w:rsid w:val="00B34BDA"/>
    <w:rsid w:val="00B351F5"/>
    <w:rsid w:val="00B3612B"/>
    <w:rsid w:val="00B36765"/>
    <w:rsid w:val="00B36881"/>
    <w:rsid w:val="00B369D8"/>
    <w:rsid w:val="00B37250"/>
    <w:rsid w:val="00B37A00"/>
    <w:rsid w:val="00B40233"/>
    <w:rsid w:val="00B413A8"/>
    <w:rsid w:val="00B41D8A"/>
    <w:rsid w:val="00B425F0"/>
    <w:rsid w:val="00B4364F"/>
    <w:rsid w:val="00B4374E"/>
    <w:rsid w:val="00B44A67"/>
    <w:rsid w:val="00B46279"/>
    <w:rsid w:val="00B46D58"/>
    <w:rsid w:val="00B4794D"/>
    <w:rsid w:val="00B50F8D"/>
    <w:rsid w:val="00B5116D"/>
    <w:rsid w:val="00B514E8"/>
    <w:rsid w:val="00B51D9F"/>
    <w:rsid w:val="00B52043"/>
    <w:rsid w:val="00B5219E"/>
    <w:rsid w:val="00B52987"/>
    <w:rsid w:val="00B52C16"/>
    <w:rsid w:val="00B5317A"/>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8C4"/>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A43"/>
    <w:rsid w:val="00B95FE0"/>
    <w:rsid w:val="00B96B73"/>
    <w:rsid w:val="00B975FA"/>
    <w:rsid w:val="00B9778A"/>
    <w:rsid w:val="00B9796D"/>
    <w:rsid w:val="00B97FA8"/>
    <w:rsid w:val="00BA17C2"/>
    <w:rsid w:val="00BA2853"/>
    <w:rsid w:val="00BA3554"/>
    <w:rsid w:val="00BA632C"/>
    <w:rsid w:val="00BA6E63"/>
    <w:rsid w:val="00BA7128"/>
    <w:rsid w:val="00BA7A1C"/>
    <w:rsid w:val="00BB01B0"/>
    <w:rsid w:val="00BB08AC"/>
    <w:rsid w:val="00BB1BFD"/>
    <w:rsid w:val="00BB1C9B"/>
    <w:rsid w:val="00BB2C46"/>
    <w:rsid w:val="00BB314E"/>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8F2"/>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1BCE"/>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9DD"/>
    <w:rsid w:val="00C15BC3"/>
    <w:rsid w:val="00C16602"/>
    <w:rsid w:val="00C169CB"/>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07"/>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394A"/>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61BC"/>
    <w:rsid w:val="00C77407"/>
    <w:rsid w:val="00C8055A"/>
    <w:rsid w:val="00C806B2"/>
    <w:rsid w:val="00C807D9"/>
    <w:rsid w:val="00C808AC"/>
    <w:rsid w:val="00C80B25"/>
    <w:rsid w:val="00C81187"/>
    <w:rsid w:val="00C813A9"/>
    <w:rsid w:val="00C816CA"/>
    <w:rsid w:val="00C81FE2"/>
    <w:rsid w:val="00C82BD2"/>
    <w:rsid w:val="00C832E0"/>
    <w:rsid w:val="00C83D8F"/>
    <w:rsid w:val="00C83ECA"/>
    <w:rsid w:val="00C84419"/>
    <w:rsid w:val="00C858FA"/>
    <w:rsid w:val="00C85FFA"/>
    <w:rsid w:val="00C861E9"/>
    <w:rsid w:val="00C864DC"/>
    <w:rsid w:val="00C869DC"/>
    <w:rsid w:val="00C86AB3"/>
    <w:rsid w:val="00C87E93"/>
    <w:rsid w:val="00C90796"/>
    <w:rsid w:val="00C907E1"/>
    <w:rsid w:val="00C9153B"/>
    <w:rsid w:val="00C91F69"/>
    <w:rsid w:val="00C9357A"/>
    <w:rsid w:val="00C94323"/>
    <w:rsid w:val="00C945C4"/>
    <w:rsid w:val="00C9574C"/>
    <w:rsid w:val="00C970BB"/>
    <w:rsid w:val="00C978AF"/>
    <w:rsid w:val="00C97F24"/>
    <w:rsid w:val="00CA0015"/>
    <w:rsid w:val="00CA0A33"/>
    <w:rsid w:val="00CA11F2"/>
    <w:rsid w:val="00CA15DD"/>
    <w:rsid w:val="00CA169D"/>
    <w:rsid w:val="00CA1747"/>
    <w:rsid w:val="00CA1C11"/>
    <w:rsid w:val="00CA1F39"/>
    <w:rsid w:val="00CA2207"/>
    <w:rsid w:val="00CA3E88"/>
    <w:rsid w:val="00CA4510"/>
    <w:rsid w:val="00CA485E"/>
    <w:rsid w:val="00CA4AB2"/>
    <w:rsid w:val="00CA4E61"/>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0DE4"/>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958"/>
    <w:rsid w:val="00CF3B1A"/>
    <w:rsid w:val="00CF4708"/>
    <w:rsid w:val="00CF6889"/>
    <w:rsid w:val="00CF6899"/>
    <w:rsid w:val="00CF78B1"/>
    <w:rsid w:val="00CF7A09"/>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A7B"/>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851"/>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5793"/>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674E"/>
    <w:rsid w:val="00D56D2A"/>
    <w:rsid w:val="00D57126"/>
    <w:rsid w:val="00D57531"/>
    <w:rsid w:val="00D60E8B"/>
    <w:rsid w:val="00D60FD9"/>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00C"/>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2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28F9"/>
    <w:rsid w:val="00DC30CC"/>
    <w:rsid w:val="00DC5332"/>
    <w:rsid w:val="00DC567F"/>
    <w:rsid w:val="00DC59F5"/>
    <w:rsid w:val="00DC619D"/>
    <w:rsid w:val="00DC64B5"/>
    <w:rsid w:val="00DC6FEB"/>
    <w:rsid w:val="00DC765A"/>
    <w:rsid w:val="00DC769E"/>
    <w:rsid w:val="00DD0158"/>
    <w:rsid w:val="00DD0FED"/>
    <w:rsid w:val="00DD1632"/>
    <w:rsid w:val="00DD2498"/>
    <w:rsid w:val="00DD276C"/>
    <w:rsid w:val="00DD27B0"/>
    <w:rsid w:val="00DD322C"/>
    <w:rsid w:val="00DD37A4"/>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6259"/>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073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E38"/>
    <w:rsid w:val="00E67FD5"/>
    <w:rsid w:val="00E70A0B"/>
    <w:rsid w:val="00E70FC4"/>
    <w:rsid w:val="00E739BE"/>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8B8"/>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4E84"/>
    <w:rsid w:val="00EC5C41"/>
    <w:rsid w:val="00EC7188"/>
    <w:rsid w:val="00EC759E"/>
    <w:rsid w:val="00EC7897"/>
    <w:rsid w:val="00ED0338"/>
    <w:rsid w:val="00ED0BF3"/>
    <w:rsid w:val="00ED0DE3"/>
    <w:rsid w:val="00ED1142"/>
    <w:rsid w:val="00ED1170"/>
    <w:rsid w:val="00ED1DE4"/>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1E7"/>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6E58"/>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0EED"/>
    <w:rsid w:val="00F4140F"/>
    <w:rsid w:val="00F41477"/>
    <w:rsid w:val="00F4264D"/>
    <w:rsid w:val="00F429C4"/>
    <w:rsid w:val="00F429DD"/>
    <w:rsid w:val="00F4395E"/>
    <w:rsid w:val="00F43A66"/>
    <w:rsid w:val="00F43DE4"/>
    <w:rsid w:val="00F44253"/>
    <w:rsid w:val="00F449C0"/>
    <w:rsid w:val="00F45B4D"/>
    <w:rsid w:val="00F45B8B"/>
    <w:rsid w:val="00F460E3"/>
    <w:rsid w:val="00F53937"/>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031"/>
    <w:rsid w:val="00F676CB"/>
    <w:rsid w:val="00F67946"/>
    <w:rsid w:val="00F67CD4"/>
    <w:rsid w:val="00F67ECE"/>
    <w:rsid w:val="00F70DE0"/>
    <w:rsid w:val="00F70E55"/>
    <w:rsid w:val="00F71F29"/>
    <w:rsid w:val="00F7342A"/>
    <w:rsid w:val="00F73CAB"/>
    <w:rsid w:val="00F73D7F"/>
    <w:rsid w:val="00F743B3"/>
    <w:rsid w:val="00F7451F"/>
    <w:rsid w:val="00F7467F"/>
    <w:rsid w:val="00F74984"/>
    <w:rsid w:val="00F7541A"/>
    <w:rsid w:val="00F7609B"/>
    <w:rsid w:val="00F763EC"/>
    <w:rsid w:val="00F76488"/>
    <w:rsid w:val="00F775CA"/>
    <w:rsid w:val="00F77652"/>
    <w:rsid w:val="00F80761"/>
    <w:rsid w:val="00F825AC"/>
    <w:rsid w:val="00F82623"/>
    <w:rsid w:val="00F827F5"/>
    <w:rsid w:val="00F82CB7"/>
    <w:rsid w:val="00F83409"/>
    <w:rsid w:val="00F839B3"/>
    <w:rsid w:val="00F83B76"/>
    <w:rsid w:val="00F83E0A"/>
    <w:rsid w:val="00F8462A"/>
    <w:rsid w:val="00F8530B"/>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4C5A"/>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DE3"/>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23DCA33F"/>
  <w15:docId w15:val="{F7ACDDB9-35CD-4632-AA9F-3A5B9DA64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Citation List,Table of contents numbered,Graphic,List Paragraph1,Bullets1,Resume Title,NumberedParas,Table no. List Paragraph,Bullet1,References,List Paragraph (numbered (a)),IBL List Paragraph,List Paragraph nowy,Numbered 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Citation List Char,Table of contents numbered Char,Graphic Char,List Paragraph1 Char,Bullets1 Char,Resume Title Char,NumberedParas Char,Table no. List Paragraph Char,Bullet1 Char,References Char,List Paragraph (numbered (a))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41256C"/>
  </w:style>
  <w:style w:type="paragraph" w:customStyle="1" w:styleId="TableParagraph">
    <w:name w:val="Table Paragraph"/>
    <w:basedOn w:val="Normal"/>
    <w:uiPriority w:val="1"/>
    <w:qFormat/>
    <w:rsid w:val="00EE6E58"/>
    <w:pPr>
      <w:widowControl w:val="0"/>
      <w:autoSpaceDE w:val="0"/>
      <w:autoSpaceDN w:val="0"/>
    </w:pPr>
    <w:rPr>
      <w:rFonts w:ascii="Calibri" w:eastAsia="Calibri" w:hAnsi="Calibri" w:cs="Calibri"/>
      <w:sz w:val="22"/>
      <w:szCs w:val="22"/>
      <w:lang w:val="en-US" w:eastAsia="en-US" w:bidi="ar-SA"/>
    </w:rPr>
  </w:style>
  <w:style w:type="character" w:customStyle="1" w:styleId="ezkurwreuab5ozgtqnkl">
    <w:name w:val="ezkurwreuab5ozgtqnkl"/>
    <w:basedOn w:val="DefaultParagraphFont"/>
    <w:rsid w:val="00A9154C"/>
  </w:style>
  <w:style w:type="paragraph" w:styleId="HTMLPreformatted">
    <w:name w:val="HTML Preformatted"/>
    <w:basedOn w:val="Normal"/>
    <w:link w:val="HTMLPreformattedChar"/>
    <w:uiPriority w:val="99"/>
    <w:semiHidden/>
    <w:unhideWhenUsed/>
    <w:rsid w:val="002D2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D2107"/>
    <w:rPr>
      <w:rFonts w:ascii="Courier New" w:hAnsi="Courier New" w:cs="Courier New"/>
      <w:lang w:val="en-US" w:eastAsia="en-US" w:bidi="ar-SA"/>
    </w:rPr>
  </w:style>
  <w:style w:type="character" w:customStyle="1" w:styleId="y2iqfc">
    <w:name w:val="y2iqfc"/>
    <w:basedOn w:val="DefaultParagraphFont"/>
    <w:rsid w:val="002D21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17930-C56C-43EE-8E10-296386397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2620</TotalTime>
  <Pages>66</Pages>
  <Words>17918</Words>
  <Characters>102136</Characters>
  <Application>Microsoft Office Word</Application>
  <DocSecurity>0</DocSecurity>
  <Lines>851</Lines>
  <Paragraphs>239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119815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Vardan Hovhannisyan</cp:lastModifiedBy>
  <cp:revision>1646</cp:revision>
  <cp:lastPrinted>2018-02-16T07:12:00Z</cp:lastPrinted>
  <dcterms:created xsi:type="dcterms:W3CDTF">2019-10-28T07:04:00Z</dcterms:created>
  <dcterms:modified xsi:type="dcterms:W3CDTF">2025-05-22T10:31:00Z</dcterms:modified>
</cp:coreProperties>
</file>